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67B" w:rsidRDefault="00F95DF0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-685800</wp:posOffset>
            </wp:positionV>
            <wp:extent cx="1362075" cy="962025"/>
            <wp:effectExtent l="0" t="0" r="9525" b="9525"/>
            <wp:wrapNone/>
            <wp:docPr id="4" name="Picture 3" descr="nwsc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wsc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67B">
        <w:tab/>
      </w:r>
      <w:r w:rsidR="00C9667B">
        <w:tab/>
      </w:r>
    </w:p>
    <w:p w:rsidR="00C9667B" w:rsidRDefault="00C9667B">
      <w:pPr>
        <w:ind w:left="720" w:firstLine="720"/>
        <w:rPr>
          <w:rFonts w:cs="Arial"/>
          <w:b/>
          <w:bCs/>
          <w:lang w:val="en-GB"/>
        </w:rPr>
      </w:pPr>
      <w:r>
        <w:rPr>
          <w:rFonts w:cs="Arial"/>
          <w:b/>
          <w:bCs/>
          <w:lang w:val="en-GB"/>
        </w:rPr>
        <w:t>NATIONAL WATER AND SEWERAGE CORPORATION</w:t>
      </w:r>
    </w:p>
    <w:p w:rsidR="00C9667B" w:rsidRDefault="00C9667B">
      <w:pPr>
        <w:ind w:left="2160" w:firstLine="720"/>
        <w:rPr>
          <w:rFonts w:cs="Arial"/>
          <w:b/>
          <w:u w:val="single"/>
          <w:lang w:val="en-GB"/>
        </w:rPr>
      </w:pPr>
      <w:r>
        <w:rPr>
          <w:rFonts w:cs="Arial"/>
          <w:b/>
          <w:u w:val="single"/>
          <w:lang w:val="en-GB"/>
        </w:rPr>
        <w:t>EXTERNAL ADVERT</w:t>
      </w:r>
    </w:p>
    <w:p w:rsidR="00C9667B" w:rsidRDefault="00C9667B">
      <w:pPr>
        <w:rPr>
          <w:rFonts w:cs="Arial"/>
          <w:b/>
          <w:bCs/>
          <w:lang w:val="en-GB"/>
        </w:rPr>
      </w:pPr>
      <w:r>
        <w:rPr>
          <w:rFonts w:cs="Arial"/>
          <w:b/>
          <w:bCs/>
          <w:lang w:val="en-GB"/>
        </w:rPr>
        <w:t>1</w:t>
      </w:r>
      <w:ins w:id="0" w:author="Eunice Alanyo" w:date="2014-10-15T18:04:00Z">
        <w:r w:rsidR="0020440D">
          <w:rPr>
            <w:rFonts w:cs="Arial"/>
            <w:b/>
            <w:bCs/>
            <w:lang w:val="en-GB"/>
          </w:rPr>
          <w:t>5</w:t>
        </w:r>
      </w:ins>
      <w:del w:id="1" w:author="Eunice Alanyo" w:date="2014-10-15T18:04:00Z">
        <w:r w:rsidDel="0020440D">
          <w:rPr>
            <w:rFonts w:cs="Arial"/>
            <w:b/>
            <w:bCs/>
            <w:lang w:val="en-GB"/>
          </w:rPr>
          <w:delText>4</w:delText>
        </w:r>
      </w:del>
      <w:proofErr w:type="gramStart"/>
      <w:r>
        <w:rPr>
          <w:rFonts w:cs="Arial"/>
          <w:b/>
          <w:bCs/>
          <w:vertAlign w:val="superscript"/>
          <w:lang w:val="en-GB"/>
        </w:rPr>
        <w:t>th</w:t>
      </w:r>
      <w:proofErr w:type="gramEnd"/>
      <w:r>
        <w:rPr>
          <w:rFonts w:cs="Arial"/>
          <w:b/>
          <w:bCs/>
          <w:lang w:val="en-GB"/>
        </w:rPr>
        <w:t xml:space="preserve"> October 2014</w:t>
      </w:r>
    </w:p>
    <w:p w:rsidR="00C9667B" w:rsidRDefault="00C9667B">
      <w:pPr>
        <w:rPr>
          <w:rFonts w:cs="Arial"/>
          <w:b/>
          <w:bCs/>
          <w:lang w:val="en-GB"/>
        </w:rPr>
      </w:pPr>
    </w:p>
    <w:p w:rsidR="00C9667B" w:rsidRDefault="00C9667B">
      <w:pPr>
        <w:rPr>
          <w:rFonts w:cs="Arial"/>
          <w:b/>
          <w:bCs/>
          <w:lang w:val="en-GB"/>
        </w:rPr>
      </w:pPr>
      <w:r>
        <w:rPr>
          <w:rFonts w:cs="Arial"/>
          <w:b/>
          <w:bCs/>
          <w:lang w:val="en-GB"/>
        </w:rPr>
        <w:t>HR 01/2014</w:t>
      </w:r>
    </w:p>
    <w:p w:rsidR="00C9667B" w:rsidRDefault="00C9667B">
      <w:pPr>
        <w:rPr>
          <w:rFonts w:cs="Arial"/>
          <w:b/>
          <w:bCs/>
          <w:u w:val="single"/>
          <w:lang w:val="en-GB"/>
        </w:rPr>
      </w:pPr>
      <w:r>
        <w:rPr>
          <w:rFonts w:cs="Arial"/>
          <w:b/>
          <w:bCs/>
          <w:u w:val="single"/>
          <w:lang w:val="en-GB"/>
        </w:rPr>
        <w:t xml:space="preserve">RE: </w:t>
      </w:r>
      <w:ins w:id="2" w:author="Eunice Alanyo" w:date="2014-10-15T18:08:00Z">
        <w:r w:rsidR="00975421">
          <w:rPr>
            <w:rFonts w:cs="Arial"/>
            <w:b/>
            <w:bCs/>
            <w:u w:val="single"/>
            <w:lang w:val="en-GB"/>
          </w:rPr>
          <w:t>VACANCIES</w:t>
        </w:r>
      </w:ins>
      <w:del w:id="3" w:author="Eunice Alanyo" w:date="2014-10-15T18:07:00Z">
        <w:r w:rsidDel="00975421">
          <w:rPr>
            <w:rFonts w:cs="Arial"/>
            <w:b/>
            <w:bCs/>
            <w:u w:val="single"/>
            <w:lang w:val="en-GB"/>
          </w:rPr>
          <w:delText xml:space="preserve">EXTERNAL </w:delText>
        </w:r>
      </w:del>
      <w:del w:id="4" w:author="Eunice Alanyo" w:date="2014-10-15T18:08:00Z">
        <w:r w:rsidDel="00975421">
          <w:rPr>
            <w:rFonts w:cs="Arial"/>
            <w:b/>
            <w:bCs/>
            <w:u w:val="single"/>
            <w:lang w:val="en-GB"/>
          </w:rPr>
          <w:delText>JOB ADVERT</w:delText>
        </w:r>
      </w:del>
    </w:p>
    <w:p w:rsidR="00975421" w:rsidRDefault="00C9667B">
      <w:pPr>
        <w:jc w:val="both"/>
        <w:rPr>
          <w:rFonts w:cs="Arial"/>
          <w:bCs/>
          <w:lang w:val="en-GB"/>
        </w:rPr>
      </w:pPr>
      <w:del w:id="5" w:author="Eunice Alanyo" w:date="2014-10-15T18:07:00Z">
        <w:r w:rsidDel="00975421">
          <w:rPr>
            <w:rFonts w:cs="Arial"/>
            <w:bCs/>
            <w:lang w:val="en-GB"/>
          </w:rPr>
          <w:delText>We wish to advise that vacancies exist in following Directorates at NWSC – Head Office. All members who meet the qualifications and experience detailed herein are encouraged to apply.</w:delText>
        </w:r>
      </w:del>
      <w:ins w:id="6" w:author="Eunice Alanyo" w:date="2014-10-15T18:07:00Z">
        <w:r w:rsidR="00975421" w:rsidRPr="00975421">
          <w:rPr>
            <w:rFonts w:cs="Arial"/>
            <w:bCs/>
            <w:lang w:val="en-GB"/>
          </w:rPr>
          <w:t xml:space="preserve">National Water and Sewerage Corporation (NWSC) a leading organisation in the Water sector in Uganda with a Vision </w:t>
        </w:r>
        <w:r w:rsidR="00975421" w:rsidRPr="00975421">
          <w:rPr>
            <w:rFonts w:cs="Arial"/>
            <w:b/>
            <w:bCs/>
            <w:lang w:val="en-GB"/>
          </w:rPr>
          <w:t>“To be a leading water utility in the world”</w:t>
        </w:r>
        <w:r w:rsidR="00975421" w:rsidRPr="00975421">
          <w:rPr>
            <w:rFonts w:cs="Arial"/>
            <w:bCs/>
            <w:lang w:val="en-GB"/>
          </w:rPr>
          <w:t xml:space="preserve"> seeks to recruit a suitably qualified candidate to fill the vacant position</w:t>
        </w:r>
      </w:ins>
      <w:ins w:id="7" w:author="Eunice Alanyo" w:date="2014-10-15T18:13:00Z">
        <w:r w:rsidR="00456A2C">
          <w:rPr>
            <w:rFonts w:cs="Arial"/>
            <w:bCs/>
            <w:lang w:val="en-GB"/>
          </w:rPr>
          <w:t>s</w:t>
        </w:r>
      </w:ins>
      <w:ins w:id="8" w:author="Eunice Alanyo" w:date="2014-10-15T18:07:00Z">
        <w:r w:rsidR="00975421" w:rsidRPr="00975421">
          <w:rPr>
            <w:rFonts w:cs="Arial"/>
            <w:bCs/>
            <w:lang w:val="en-GB"/>
          </w:rPr>
          <w:t xml:space="preserve"> below.</w:t>
        </w:r>
      </w:ins>
    </w:p>
    <w:p w:rsidR="00C9667B" w:rsidDel="001C4E80" w:rsidRDefault="00975421">
      <w:pPr>
        <w:autoSpaceDE w:val="0"/>
        <w:autoSpaceDN w:val="0"/>
        <w:adjustRightInd w:val="0"/>
        <w:spacing w:before="120"/>
        <w:jc w:val="both"/>
        <w:rPr>
          <w:del w:id="9" w:author="fred" w:date="2014-10-16T08:52:00Z"/>
          <w:rFonts w:cs="Arial"/>
          <w:bCs/>
        </w:rPr>
      </w:pPr>
      <w:ins w:id="10" w:author="Eunice Alanyo" w:date="2014-10-15T18:08:00Z">
        <w:del w:id="11" w:author="fred" w:date="2014-10-16T08:52:00Z">
          <w:r w:rsidDel="001C4E80">
            <w:rPr>
              <w:rFonts w:cs="Arial"/>
              <w:b/>
              <w:bCs/>
              <w:u w:val="single"/>
            </w:rPr>
            <w:delText xml:space="preserve">JOB TITLE: </w:delText>
          </w:r>
        </w:del>
      </w:ins>
      <w:del w:id="12" w:author="fred" w:date="2014-10-16T08:52:00Z">
        <w:r w:rsidR="00C9667B" w:rsidDel="001C4E80">
          <w:rPr>
            <w:rFonts w:cs="Arial"/>
            <w:b/>
            <w:bCs/>
            <w:u w:val="single"/>
          </w:rPr>
          <w:delText xml:space="preserve">PRINCIPAL OFFICER – APPLICATIONS DEVELOPMENT </w:delText>
        </w:r>
        <w:r w:rsidR="00C9667B" w:rsidDel="001C4E80">
          <w:rPr>
            <w:rFonts w:cs="Arial"/>
            <w:b/>
            <w:bCs/>
            <w:lang w:val="en-GB"/>
          </w:rPr>
          <w:delText>– 1 POSITION</w:delText>
        </w:r>
        <w:r w:rsidR="00C9667B" w:rsidDel="001C4E80">
          <w:rPr>
            <w:rFonts w:cs="Arial"/>
            <w:b/>
            <w:bCs/>
            <w:lang w:val="en-GB"/>
          </w:rPr>
          <w:tab/>
        </w:r>
        <w:r w:rsidR="00C9667B" w:rsidDel="001C4E80">
          <w:rPr>
            <w:rFonts w:cs="Arial"/>
            <w:b/>
            <w:bCs/>
            <w:lang w:val="en-GB"/>
          </w:rPr>
          <w:tab/>
        </w:r>
      </w:del>
    </w:p>
    <w:p w:rsidR="00C9667B" w:rsidDel="001C4E80" w:rsidRDefault="00C9667B">
      <w:pPr>
        <w:autoSpaceDE w:val="0"/>
        <w:autoSpaceDN w:val="0"/>
        <w:adjustRightInd w:val="0"/>
        <w:spacing w:before="120" w:after="0"/>
        <w:rPr>
          <w:del w:id="13" w:author="fred" w:date="2014-10-16T08:52:00Z"/>
          <w:rFonts w:eastAsia="Times New Roman" w:cs="Arial"/>
          <w:bCs/>
        </w:rPr>
      </w:pPr>
      <w:del w:id="14" w:author="fred" w:date="2014-10-16T08:52:00Z">
        <w:r w:rsidDel="001C4E80">
          <w:rPr>
            <w:b/>
          </w:rPr>
          <w:delText>REPORTS TO:</w:delText>
        </w:r>
        <w:r w:rsidDel="001C4E80">
          <w:rPr>
            <w:b/>
          </w:rPr>
          <w:tab/>
        </w:r>
        <w:r w:rsidDel="001C4E80">
          <w:rPr>
            <w:rFonts w:cs="Arial"/>
            <w:bCs/>
          </w:rPr>
          <w:delText>Manager Applications Development</w:delText>
        </w:r>
      </w:del>
    </w:p>
    <w:p w:rsidR="00C9667B" w:rsidDel="001C4E80" w:rsidRDefault="00C9667B">
      <w:pPr>
        <w:spacing w:after="0"/>
        <w:rPr>
          <w:del w:id="15" w:author="fred" w:date="2014-10-16T08:52:00Z"/>
          <w:rFonts w:cs="Arial"/>
          <w:b/>
          <w:bCs/>
          <w:lang w:val="en-GB"/>
        </w:rPr>
      </w:pPr>
    </w:p>
    <w:p w:rsidR="00C9667B" w:rsidDel="001C4E80" w:rsidRDefault="00C9667B">
      <w:pPr>
        <w:spacing w:after="0"/>
        <w:rPr>
          <w:del w:id="16" w:author="fred" w:date="2014-10-16T08:52:00Z"/>
          <w:b/>
        </w:rPr>
      </w:pPr>
      <w:del w:id="17" w:author="fred" w:date="2014-10-16T08:52:00Z">
        <w:r w:rsidDel="001C4E80">
          <w:rPr>
            <w:b/>
          </w:rPr>
          <w:delText>MAIN PURPOSE:</w:delText>
        </w:r>
      </w:del>
    </w:p>
    <w:p w:rsidR="00C9667B" w:rsidDel="001C4E80" w:rsidRDefault="00C9667B">
      <w:pPr>
        <w:spacing w:after="0"/>
        <w:rPr>
          <w:del w:id="18" w:author="fred" w:date="2014-10-16T08:52:00Z"/>
          <w:b/>
        </w:rPr>
      </w:pPr>
    </w:p>
    <w:p w:rsidR="00C9667B" w:rsidDel="001C4E80" w:rsidRDefault="00C9667B">
      <w:pPr>
        <w:jc w:val="both"/>
        <w:rPr>
          <w:del w:id="19" w:author="fred" w:date="2014-10-16T08:52:00Z"/>
          <w:rFonts w:cs="Arial"/>
          <w:bCs/>
        </w:rPr>
      </w:pPr>
      <w:del w:id="20" w:author="fred" w:date="2014-10-16T08:52:00Z">
        <w:r w:rsidDel="001C4E80">
          <w:rPr>
            <w:rFonts w:eastAsia="Times New Roman" w:cs="Arial"/>
          </w:rPr>
          <w:delText xml:space="preserve">To ensure the design, implementation, testing, and deployment of quality enterprise applications in accordance with the corporation’s business needs. </w:delText>
        </w:r>
      </w:del>
    </w:p>
    <w:p w:rsidR="00C9667B" w:rsidDel="001C4E80" w:rsidRDefault="00C9667B">
      <w:pPr>
        <w:jc w:val="both"/>
        <w:rPr>
          <w:del w:id="21" w:author="fred" w:date="2014-10-16T08:52:00Z"/>
          <w:rFonts w:cs="Arial"/>
          <w:b/>
          <w:bCs/>
          <w:lang w:val="en-GB"/>
        </w:rPr>
      </w:pPr>
      <w:del w:id="22" w:author="fred" w:date="2014-10-16T08:52:00Z">
        <w:r w:rsidDel="001C4E80">
          <w:rPr>
            <w:rFonts w:cs="Arial"/>
            <w:b/>
            <w:bCs/>
            <w:lang w:val="en-GB"/>
          </w:rPr>
          <w:delText>KEY RESPONSIBILITIES / KEY RESULT AREAS</w:delText>
        </w:r>
      </w:del>
    </w:p>
    <w:p w:rsidR="00C9667B" w:rsidDel="001C4E80" w:rsidRDefault="00C9667B">
      <w:pPr>
        <w:numPr>
          <w:ilvl w:val="0"/>
          <w:numId w:val="39"/>
        </w:numPr>
        <w:spacing w:before="120" w:after="0"/>
        <w:jc w:val="both"/>
        <w:rPr>
          <w:del w:id="23" w:author="fred" w:date="2014-10-16T08:52:00Z"/>
          <w:rFonts w:cs="Arial"/>
        </w:rPr>
      </w:pPr>
      <w:del w:id="24" w:author="fred" w:date="2014-10-16T08:52:00Z">
        <w:r w:rsidDel="001C4E80">
          <w:rPr>
            <w:rFonts w:cs="Arial"/>
          </w:rPr>
          <w:delText>Ensure Development of Business Applications as per NWSC needs and requirements to enhance the day to day operations of the corporation.</w:delText>
        </w:r>
      </w:del>
    </w:p>
    <w:p w:rsidR="00C9667B" w:rsidDel="001C4E80" w:rsidRDefault="00C9667B">
      <w:pPr>
        <w:numPr>
          <w:ilvl w:val="0"/>
          <w:numId w:val="39"/>
        </w:numPr>
        <w:spacing w:before="120" w:after="0"/>
        <w:jc w:val="both"/>
        <w:rPr>
          <w:del w:id="25" w:author="fred" w:date="2014-10-16T08:52:00Z"/>
          <w:rFonts w:cs="Arial"/>
        </w:rPr>
      </w:pPr>
      <w:del w:id="26" w:author="fred" w:date="2014-10-16T08:52:00Z">
        <w:r w:rsidDel="001C4E80">
          <w:rPr>
            <w:rFonts w:cs="Arial"/>
          </w:rPr>
          <w:delText>Ensure that all developed systems are well tested, secure and meet all the needs and requirements of the end users.</w:delText>
        </w:r>
      </w:del>
    </w:p>
    <w:p w:rsidR="00C9667B" w:rsidDel="001C4E80" w:rsidRDefault="00C9667B">
      <w:pPr>
        <w:numPr>
          <w:ilvl w:val="0"/>
          <w:numId w:val="39"/>
        </w:numPr>
        <w:spacing w:before="120" w:after="0"/>
        <w:jc w:val="both"/>
        <w:rPr>
          <w:del w:id="27" w:author="fred" w:date="2014-10-16T08:52:00Z"/>
          <w:rFonts w:cs="Arial"/>
        </w:rPr>
      </w:pPr>
      <w:del w:id="28" w:author="fred" w:date="2014-10-16T08:52:00Z">
        <w:r w:rsidDel="001C4E80">
          <w:rPr>
            <w:rFonts w:cs="Arial"/>
          </w:rPr>
          <w:delText>Ensure that all developed systems are well maintained through  regular system performance monitoring, assessment and correction of any application defects</w:delText>
        </w:r>
      </w:del>
    </w:p>
    <w:p w:rsidR="00C9667B" w:rsidDel="001C4E80" w:rsidRDefault="00C9667B">
      <w:pPr>
        <w:numPr>
          <w:ilvl w:val="0"/>
          <w:numId w:val="39"/>
        </w:numPr>
        <w:spacing w:before="120" w:after="0"/>
        <w:jc w:val="both"/>
        <w:rPr>
          <w:del w:id="29" w:author="fred" w:date="2014-10-16T08:52:00Z"/>
          <w:rFonts w:cs="Arial"/>
        </w:rPr>
      </w:pPr>
      <w:del w:id="30" w:author="fred" w:date="2014-10-16T08:52:00Z">
        <w:r w:rsidDel="001C4E80">
          <w:rPr>
            <w:rFonts w:cs="Arial"/>
          </w:rPr>
          <w:delText>Ensure the integration and interfacing of all NWSC Systems and Applications as per NWSC’s business needs.</w:delText>
        </w:r>
      </w:del>
    </w:p>
    <w:p w:rsidR="00C9667B" w:rsidDel="001C4E80" w:rsidRDefault="00C9667B">
      <w:pPr>
        <w:pStyle w:val="ListParagraph"/>
        <w:numPr>
          <w:ilvl w:val="0"/>
          <w:numId w:val="39"/>
        </w:numPr>
        <w:spacing w:before="120" w:after="0"/>
        <w:contextualSpacing w:val="0"/>
        <w:jc w:val="both"/>
        <w:rPr>
          <w:del w:id="31" w:author="fred" w:date="2014-10-16T08:52:00Z"/>
          <w:rFonts w:cs="Arial"/>
        </w:rPr>
      </w:pPr>
      <w:del w:id="32" w:author="fred" w:date="2014-10-16T08:52:00Z">
        <w:r w:rsidDel="001C4E80">
          <w:rPr>
            <w:rFonts w:cs="Arial"/>
          </w:rPr>
          <w:delText>Liaise with the end-user and training departments to ensure that the end users have the necessary skills and knowledge to effectively utilize the developed Applications.</w:delText>
        </w:r>
      </w:del>
    </w:p>
    <w:p w:rsidR="00C9667B" w:rsidDel="001C4E80" w:rsidRDefault="00C9667B">
      <w:pPr>
        <w:pStyle w:val="ListParagraph"/>
        <w:numPr>
          <w:ilvl w:val="0"/>
          <w:numId w:val="39"/>
        </w:numPr>
        <w:spacing w:before="120" w:after="0"/>
        <w:contextualSpacing w:val="0"/>
        <w:jc w:val="both"/>
        <w:rPr>
          <w:del w:id="33" w:author="fred" w:date="2014-10-16T08:52:00Z"/>
          <w:rFonts w:cs="Arial"/>
        </w:rPr>
      </w:pPr>
      <w:del w:id="34" w:author="fred" w:date="2014-10-16T08:52:00Z">
        <w:r w:rsidDel="001C4E80">
          <w:rPr>
            <w:rFonts w:cs="Arial"/>
          </w:rPr>
          <w:delText>Any other duties assigned from time to time</w:delText>
        </w:r>
      </w:del>
    </w:p>
    <w:p w:rsidR="00C9667B" w:rsidDel="001C4E80" w:rsidRDefault="00C9667B">
      <w:pPr>
        <w:spacing w:after="0"/>
        <w:jc w:val="both"/>
        <w:rPr>
          <w:del w:id="35" w:author="fred" w:date="2014-10-16T08:52:00Z"/>
        </w:rPr>
      </w:pPr>
    </w:p>
    <w:p w:rsidR="00C9667B" w:rsidDel="001C4E80" w:rsidRDefault="00C9667B">
      <w:pPr>
        <w:spacing w:after="0"/>
        <w:jc w:val="both"/>
        <w:rPr>
          <w:del w:id="36" w:author="fred" w:date="2014-10-16T08:52:00Z"/>
          <w:b/>
        </w:rPr>
      </w:pPr>
      <w:del w:id="37" w:author="fred" w:date="2014-10-16T08:52:00Z">
        <w:r w:rsidDel="001C4E80">
          <w:rPr>
            <w:b/>
          </w:rPr>
          <w:delText>THE PERSON</w:delText>
        </w:r>
      </w:del>
    </w:p>
    <w:p w:rsidR="00C9667B" w:rsidDel="001C4E80" w:rsidRDefault="00C9667B">
      <w:pPr>
        <w:spacing w:after="0"/>
        <w:jc w:val="both"/>
        <w:rPr>
          <w:del w:id="38" w:author="fred" w:date="2014-10-16T08:52:00Z"/>
        </w:rPr>
      </w:pPr>
      <w:del w:id="39" w:author="fred" w:date="2014-10-16T08:52:00Z">
        <w:r w:rsidDel="001C4E80">
          <w:delText>In order to be considered for this position, the applicant must have worked at a senior level position for atleast four years and should possess the following:</w:delText>
        </w:r>
      </w:del>
    </w:p>
    <w:p w:rsidR="00C9667B" w:rsidDel="001C4E80" w:rsidRDefault="00C9667B">
      <w:pPr>
        <w:spacing w:after="0"/>
        <w:jc w:val="both"/>
        <w:rPr>
          <w:del w:id="40" w:author="fred" w:date="2014-10-16T08:52:00Z"/>
          <w:b/>
        </w:rPr>
      </w:pPr>
      <w:del w:id="41" w:author="fred" w:date="2014-10-16T08:52:00Z">
        <w:r w:rsidDel="001C4E80">
          <w:rPr>
            <w:b/>
          </w:rPr>
          <w:delText>EXPERIENCE, KNOWLEDGE &amp; EDUCATION/TRAINING</w:delText>
        </w:r>
      </w:del>
    </w:p>
    <w:p w:rsidR="00C9667B" w:rsidDel="001C4E80" w:rsidRDefault="00C9667B">
      <w:pPr>
        <w:numPr>
          <w:ilvl w:val="0"/>
          <w:numId w:val="40"/>
        </w:numPr>
        <w:spacing w:after="0"/>
        <w:jc w:val="both"/>
        <w:rPr>
          <w:del w:id="42" w:author="fred" w:date="2014-10-16T08:52:00Z"/>
        </w:rPr>
      </w:pPr>
      <w:del w:id="43" w:author="fred" w:date="2014-10-16T08:52:00Z">
        <w:r w:rsidDel="001C4E80">
          <w:delText>Qualifications</w:delText>
        </w:r>
      </w:del>
    </w:p>
    <w:p w:rsidR="00C9667B" w:rsidDel="001C4E80" w:rsidRDefault="00C9667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0"/>
        <w:jc w:val="both"/>
        <w:rPr>
          <w:del w:id="44" w:author="fred" w:date="2014-10-16T08:52:00Z"/>
          <w:rFonts w:cs="Arial"/>
        </w:rPr>
      </w:pPr>
      <w:del w:id="45" w:author="fred" w:date="2014-10-16T08:52:00Z">
        <w:r w:rsidDel="001C4E80">
          <w:rPr>
            <w:rFonts w:cs="Arial"/>
          </w:rPr>
          <w:delText>Must have a Bachelor’s Degree in Software/Applications Development or Computer Science or a related field</w:delText>
        </w:r>
      </w:del>
    </w:p>
    <w:p w:rsidR="00C9667B" w:rsidDel="001C4E80" w:rsidRDefault="00C9667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0"/>
        <w:jc w:val="both"/>
        <w:rPr>
          <w:del w:id="46" w:author="fred" w:date="2014-10-16T08:52:00Z"/>
          <w:rFonts w:cs="Arial"/>
        </w:rPr>
      </w:pPr>
      <w:del w:id="47" w:author="fred" w:date="2014-10-16T08:52:00Z">
        <w:r w:rsidDel="001C4E80">
          <w:rPr>
            <w:rFonts w:cs="Arial"/>
          </w:rPr>
          <w:delText>A masters in a related field above will be added advantage.</w:delText>
        </w:r>
      </w:del>
    </w:p>
    <w:p w:rsidR="00C9667B" w:rsidDel="001C4E80" w:rsidRDefault="00C9667B">
      <w:pPr>
        <w:autoSpaceDE w:val="0"/>
        <w:autoSpaceDN w:val="0"/>
        <w:adjustRightInd w:val="0"/>
        <w:spacing w:before="120" w:after="0"/>
        <w:ind w:firstLine="720"/>
        <w:jc w:val="both"/>
        <w:rPr>
          <w:del w:id="48" w:author="fred" w:date="2014-10-16T08:52:00Z"/>
          <w:rFonts w:cs="Arial"/>
          <w:b/>
          <w:i/>
        </w:rPr>
      </w:pPr>
      <w:del w:id="49" w:author="fred" w:date="2014-10-16T08:52:00Z">
        <w:r w:rsidDel="001C4E80">
          <w:rPr>
            <w:rFonts w:cs="Arial"/>
            <w:b/>
            <w:i/>
          </w:rPr>
          <w:delText>Other Professional Qualifications</w:delText>
        </w:r>
      </w:del>
    </w:p>
    <w:p w:rsidR="00C9667B" w:rsidDel="001C4E80" w:rsidRDefault="00C9667B">
      <w:pPr>
        <w:numPr>
          <w:ilvl w:val="0"/>
          <w:numId w:val="2"/>
        </w:numPr>
        <w:spacing w:after="120"/>
        <w:jc w:val="both"/>
        <w:rPr>
          <w:del w:id="50" w:author="fred" w:date="2014-10-16T08:52:00Z"/>
          <w:rFonts w:cs="Arial"/>
        </w:rPr>
      </w:pPr>
      <w:del w:id="51" w:author="fred" w:date="2014-10-16T08:52:00Z">
        <w:r w:rsidDel="001C4E80">
          <w:rPr>
            <w:rFonts w:cs="Arial"/>
          </w:rPr>
          <w:delText>Postgraduate qualification or equivalent in the above mentioned disciplines</w:delText>
        </w:r>
      </w:del>
    </w:p>
    <w:p w:rsidR="00C9667B" w:rsidDel="001C4E80" w:rsidRDefault="00C9667B">
      <w:pPr>
        <w:numPr>
          <w:ilvl w:val="0"/>
          <w:numId w:val="2"/>
        </w:numPr>
        <w:spacing w:after="120"/>
        <w:jc w:val="both"/>
        <w:rPr>
          <w:del w:id="52" w:author="fred" w:date="2014-10-16T08:52:00Z"/>
          <w:rFonts w:cs="Arial"/>
        </w:rPr>
      </w:pPr>
      <w:del w:id="53" w:author="fred" w:date="2014-10-16T08:52:00Z">
        <w:r w:rsidDel="001C4E80">
          <w:rPr>
            <w:rFonts w:cs="Arial"/>
          </w:rPr>
          <w:delText>Oracle or Microsoft programming and/or</w:delText>
        </w:r>
      </w:del>
      <w:ins w:id="54" w:author="Evelyn Osiime" w:date="2014-10-15T17:02:00Z">
        <w:del w:id="55" w:author="fred" w:date="2014-10-16T08:52:00Z">
          <w:r w:rsidDel="001C4E80">
            <w:rPr>
              <w:rFonts w:cs="Arial"/>
            </w:rPr>
            <w:delText xml:space="preserve"> any other programming certifications</w:delText>
          </w:r>
        </w:del>
      </w:ins>
      <w:del w:id="56" w:author="fred" w:date="2014-10-16T08:52:00Z">
        <w:r w:rsidDel="001C4E80">
          <w:rPr>
            <w:rFonts w:cs="Arial"/>
          </w:rPr>
          <w:delText xml:space="preserve"> database certifications </w:delText>
        </w:r>
      </w:del>
    </w:p>
    <w:p w:rsidR="00C9667B" w:rsidDel="001C4E80" w:rsidRDefault="00C9667B">
      <w:pPr>
        <w:numPr>
          <w:ilvl w:val="0"/>
          <w:numId w:val="2"/>
        </w:numPr>
        <w:spacing w:after="120"/>
        <w:jc w:val="both"/>
        <w:rPr>
          <w:del w:id="57" w:author="fred" w:date="2014-10-16T08:52:00Z"/>
          <w:rFonts w:cs="Arial"/>
        </w:rPr>
      </w:pPr>
      <w:del w:id="58" w:author="fred" w:date="2014-10-16T08:52:00Z">
        <w:r w:rsidDel="001C4E80">
          <w:rPr>
            <w:rFonts w:cs="Arial"/>
          </w:rPr>
          <w:delText>Knowledge of project management processes.</w:delText>
        </w:r>
      </w:del>
    </w:p>
    <w:p w:rsidR="00C9667B" w:rsidDel="001C4E80" w:rsidRDefault="00C9667B">
      <w:pPr>
        <w:numPr>
          <w:ilvl w:val="0"/>
          <w:numId w:val="2"/>
        </w:numPr>
        <w:spacing w:after="120"/>
        <w:jc w:val="both"/>
        <w:rPr>
          <w:del w:id="59" w:author="fred" w:date="2014-10-16T08:52:00Z"/>
          <w:rFonts w:cs="Arial"/>
        </w:rPr>
      </w:pPr>
      <w:del w:id="60" w:author="fred" w:date="2014-10-16T08:52:00Z">
        <w:r w:rsidDel="001C4E80">
          <w:rPr>
            <w:rFonts w:cs="Arial"/>
          </w:rPr>
          <w:delText>Proven expertise in the following technologies: Java, C#, C++, Oracle, MSSQL, MySql, XML, Web Services, remoting, UML,etc .</w:delText>
        </w:r>
      </w:del>
    </w:p>
    <w:p w:rsidR="00C9667B" w:rsidDel="001C4E80" w:rsidRDefault="00C9667B">
      <w:pPr>
        <w:numPr>
          <w:ilvl w:val="0"/>
          <w:numId w:val="41"/>
        </w:numPr>
        <w:spacing w:after="0"/>
        <w:jc w:val="both"/>
        <w:rPr>
          <w:del w:id="61" w:author="fred" w:date="2014-10-16T08:52:00Z"/>
        </w:rPr>
      </w:pPr>
      <w:del w:id="62" w:author="fred" w:date="2014-10-16T08:52:00Z">
        <w:r w:rsidDel="001C4E80">
          <w:delText>Experience</w:delText>
        </w:r>
      </w:del>
    </w:p>
    <w:p w:rsidR="00C9667B" w:rsidDel="001C4E80" w:rsidRDefault="00C9667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0"/>
        <w:jc w:val="both"/>
        <w:rPr>
          <w:del w:id="63" w:author="fred" w:date="2014-10-16T08:52:00Z"/>
          <w:rFonts w:cs="Arial"/>
        </w:rPr>
      </w:pPr>
      <w:del w:id="64" w:author="fred" w:date="2014-10-16T08:52:00Z">
        <w:r w:rsidDel="001C4E80">
          <w:rPr>
            <w:rFonts w:cs="Arial"/>
          </w:rPr>
          <w:delText>A minimum of four (4) years’ of post qualification experience in in Systems Development, meeting aggressive deadlines.</w:delText>
        </w:r>
      </w:del>
    </w:p>
    <w:p w:rsidR="00C9667B" w:rsidDel="001C4E80" w:rsidRDefault="00C9667B">
      <w:pPr>
        <w:numPr>
          <w:ilvl w:val="0"/>
          <w:numId w:val="2"/>
        </w:numPr>
        <w:spacing w:after="0"/>
        <w:jc w:val="both"/>
        <w:rPr>
          <w:del w:id="65" w:author="fred" w:date="2014-10-16T08:52:00Z"/>
        </w:rPr>
      </w:pPr>
      <w:del w:id="66" w:author="fred" w:date="2014-10-16T08:52:00Z">
        <w:r w:rsidDel="001C4E80">
          <w:rPr>
            <w:b/>
          </w:rPr>
          <w:delText xml:space="preserve">Age Limit: </w:delText>
        </w:r>
      </w:del>
      <w:ins w:id="67" w:author="Evelyn Osiime" w:date="2014-10-15T17:04:00Z">
        <w:del w:id="68" w:author="fred" w:date="2014-10-16T08:52:00Z">
          <w:r w:rsidDel="001C4E80">
            <w:rPr>
              <w:b/>
            </w:rPr>
            <w:delText xml:space="preserve">Between 25 and 35 years of age </w:delText>
          </w:r>
        </w:del>
      </w:ins>
      <w:del w:id="69" w:author="fred" w:date="2014-10-16T08:52:00Z">
        <w:r w:rsidDel="001C4E80">
          <w:rPr>
            <w:b/>
          </w:rPr>
          <w:delText>Above 30 years of age.</w:delText>
        </w:r>
      </w:del>
    </w:p>
    <w:p w:rsidR="00C9667B" w:rsidDel="001C4E80" w:rsidRDefault="00C9667B">
      <w:pPr>
        <w:spacing w:after="0"/>
        <w:ind w:left="1440"/>
        <w:jc w:val="both"/>
        <w:rPr>
          <w:del w:id="70" w:author="fred" w:date="2014-10-16T08:52:00Z"/>
        </w:rPr>
      </w:pPr>
    </w:p>
    <w:p w:rsidR="00C9667B" w:rsidDel="001C4E80" w:rsidRDefault="00C9667B">
      <w:pPr>
        <w:numPr>
          <w:ilvl w:val="0"/>
          <w:numId w:val="41"/>
        </w:numPr>
        <w:spacing w:after="0"/>
        <w:jc w:val="both"/>
        <w:rPr>
          <w:del w:id="71" w:author="fred" w:date="2014-10-16T08:52:00Z"/>
          <w:b/>
        </w:rPr>
      </w:pPr>
      <w:del w:id="72" w:author="fred" w:date="2014-10-16T08:52:00Z">
        <w:r w:rsidDel="001C4E80">
          <w:rPr>
            <w:b/>
          </w:rPr>
          <w:delText>Four Years working with a large parastal or busy commercial entity is a must.</w:delText>
        </w:r>
      </w:del>
    </w:p>
    <w:p w:rsidR="00C9667B" w:rsidDel="001C4E80" w:rsidRDefault="00C9667B">
      <w:pPr>
        <w:spacing w:after="0"/>
        <w:jc w:val="both"/>
        <w:rPr>
          <w:del w:id="73" w:author="fred" w:date="2014-10-16T08:52:00Z"/>
        </w:rPr>
      </w:pPr>
    </w:p>
    <w:p w:rsidR="00C9667B" w:rsidDel="001C4E80" w:rsidRDefault="00C9667B">
      <w:pPr>
        <w:spacing w:after="0"/>
        <w:jc w:val="both"/>
        <w:rPr>
          <w:del w:id="74" w:author="fred" w:date="2014-10-16T08:52:00Z"/>
          <w:b/>
        </w:rPr>
      </w:pPr>
      <w:del w:id="75" w:author="fred" w:date="2014-10-16T08:52:00Z">
        <w:r w:rsidDel="001C4E80">
          <w:rPr>
            <w:b/>
          </w:rPr>
          <w:delText>SKILLS / COMPETENCIES</w:delText>
        </w:r>
      </w:del>
    </w:p>
    <w:p w:rsidR="00C9667B" w:rsidDel="001C4E80" w:rsidRDefault="00C9667B">
      <w:pPr>
        <w:numPr>
          <w:ilvl w:val="0"/>
          <w:numId w:val="42"/>
        </w:numPr>
        <w:spacing w:after="0"/>
        <w:jc w:val="both"/>
        <w:rPr>
          <w:del w:id="76" w:author="fred" w:date="2014-10-16T08:52:00Z"/>
          <w:rFonts w:cs="Arial"/>
        </w:rPr>
      </w:pPr>
      <w:del w:id="77" w:author="fred" w:date="2014-10-16T08:52:00Z">
        <w:r w:rsidDel="001C4E80">
          <w:rPr>
            <w:rFonts w:cs="Arial"/>
          </w:rPr>
          <w:delText xml:space="preserve">Good interpersonal skills and high level of integrity </w:delText>
        </w:r>
      </w:del>
    </w:p>
    <w:p w:rsidR="00C9667B" w:rsidDel="001C4E80" w:rsidRDefault="00C9667B">
      <w:pPr>
        <w:numPr>
          <w:ilvl w:val="0"/>
          <w:numId w:val="42"/>
        </w:numPr>
        <w:spacing w:after="0"/>
        <w:jc w:val="both"/>
        <w:rPr>
          <w:del w:id="78" w:author="fred" w:date="2014-10-16T08:52:00Z"/>
          <w:rFonts w:cs="Arial"/>
        </w:rPr>
      </w:pPr>
      <w:del w:id="79" w:author="fred" w:date="2014-10-16T08:52:00Z">
        <w:r w:rsidDel="001C4E80">
          <w:rPr>
            <w:rFonts w:cs="Arial"/>
          </w:rPr>
          <w:delText xml:space="preserve">Self-drive and resilience </w:delText>
        </w:r>
      </w:del>
    </w:p>
    <w:p w:rsidR="00C9667B" w:rsidDel="001C4E80" w:rsidRDefault="00C9667B">
      <w:pPr>
        <w:numPr>
          <w:ilvl w:val="0"/>
          <w:numId w:val="42"/>
        </w:numPr>
        <w:spacing w:after="0"/>
        <w:jc w:val="both"/>
        <w:rPr>
          <w:del w:id="80" w:author="fred" w:date="2014-10-16T08:52:00Z"/>
          <w:rFonts w:cs="Arial"/>
        </w:rPr>
      </w:pPr>
      <w:del w:id="81" w:author="fred" w:date="2014-10-16T08:52:00Z">
        <w:r w:rsidDel="001C4E80">
          <w:rPr>
            <w:rFonts w:cs="Arial"/>
          </w:rPr>
          <w:delText>Be able to work with a team of multi-disciplinary professionals</w:delText>
        </w:r>
      </w:del>
    </w:p>
    <w:p w:rsidR="00C9667B" w:rsidDel="001C4E80" w:rsidRDefault="00C9667B">
      <w:pPr>
        <w:numPr>
          <w:ilvl w:val="0"/>
          <w:numId w:val="42"/>
        </w:numPr>
        <w:spacing w:after="0"/>
        <w:jc w:val="both"/>
        <w:rPr>
          <w:del w:id="82" w:author="fred" w:date="2014-10-16T08:52:00Z"/>
          <w:rFonts w:cs="Arial"/>
        </w:rPr>
      </w:pPr>
      <w:del w:id="83" w:author="fred" w:date="2014-10-16T08:52:00Z">
        <w:r w:rsidDel="001C4E80">
          <w:rPr>
            <w:rFonts w:cs="Arial"/>
          </w:rPr>
          <w:delText>Excellent  communication skills</w:delText>
        </w:r>
      </w:del>
    </w:p>
    <w:p w:rsidR="00C9667B" w:rsidDel="001C4E80" w:rsidRDefault="00C9667B">
      <w:pPr>
        <w:numPr>
          <w:ilvl w:val="0"/>
          <w:numId w:val="42"/>
        </w:numPr>
        <w:spacing w:after="0"/>
        <w:jc w:val="both"/>
        <w:rPr>
          <w:del w:id="84" w:author="fred" w:date="2014-10-16T08:52:00Z"/>
          <w:rFonts w:cs="Arial"/>
        </w:rPr>
      </w:pPr>
      <w:del w:id="85" w:author="fred" w:date="2014-10-16T08:52:00Z">
        <w:r w:rsidDel="001C4E80">
          <w:rPr>
            <w:rFonts w:cs="Arial"/>
          </w:rPr>
          <w:delText>Strong attention to detail and highly organized</w:delText>
        </w:r>
      </w:del>
    </w:p>
    <w:p w:rsidR="00C9667B" w:rsidDel="001C4E80" w:rsidRDefault="00C9667B">
      <w:pPr>
        <w:numPr>
          <w:ilvl w:val="0"/>
          <w:numId w:val="42"/>
        </w:numPr>
        <w:spacing w:after="0"/>
        <w:jc w:val="both"/>
        <w:rPr>
          <w:del w:id="86" w:author="fred" w:date="2014-10-16T08:52:00Z"/>
          <w:rFonts w:cs="Arial"/>
        </w:rPr>
      </w:pPr>
      <w:del w:id="87" w:author="fred" w:date="2014-10-16T08:52:00Z">
        <w:r w:rsidDel="001C4E80">
          <w:rPr>
            <w:rFonts w:eastAsia="Times New Roman" w:cs="Arial"/>
            <w:color w:val="000000"/>
            <w:lang w:eastAsia="en-GB"/>
          </w:rPr>
          <w:delText>Excellent team-building skills , problem-solving, and conflict resolution skills</w:delText>
        </w:r>
      </w:del>
    </w:p>
    <w:p w:rsidR="00C9667B" w:rsidDel="001C4E80" w:rsidRDefault="00C9667B">
      <w:pPr>
        <w:numPr>
          <w:ilvl w:val="0"/>
          <w:numId w:val="42"/>
        </w:numPr>
        <w:spacing w:after="0"/>
        <w:jc w:val="both"/>
        <w:rPr>
          <w:del w:id="88" w:author="fred" w:date="2014-10-16T08:52:00Z"/>
          <w:rFonts w:cs="Arial"/>
        </w:rPr>
      </w:pPr>
      <w:del w:id="89" w:author="fred" w:date="2014-10-16T08:52:00Z">
        <w:r w:rsidDel="001C4E80">
          <w:rPr>
            <w:rFonts w:eastAsia="Times New Roman" w:cs="Arial"/>
            <w:color w:val="000000"/>
            <w:lang w:eastAsia="en-GB"/>
          </w:rPr>
          <w:delText>Have Enthusiasm, positive energy and sense of humor</w:delText>
        </w:r>
      </w:del>
    </w:p>
    <w:p w:rsidR="00C9667B" w:rsidDel="001C4E80" w:rsidRDefault="00C9667B">
      <w:pPr>
        <w:spacing w:after="0"/>
        <w:ind w:left="810"/>
        <w:jc w:val="both"/>
        <w:rPr>
          <w:del w:id="90" w:author="fred" w:date="2014-10-16T08:52:00Z"/>
          <w:rFonts w:cs="Arial"/>
        </w:rPr>
        <w:pPrChange w:id="91" w:author="Eunice Alanyo" w:date="2014-10-15T18:11:00Z">
          <w:pPr>
            <w:numPr>
              <w:numId w:val="42"/>
            </w:numPr>
            <w:spacing w:after="0"/>
            <w:ind w:left="810" w:hanging="360"/>
            <w:jc w:val="both"/>
          </w:pPr>
        </w:pPrChange>
      </w:pPr>
    </w:p>
    <w:p w:rsidR="00C9667B" w:rsidRDefault="00975421">
      <w:pPr>
        <w:autoSpaceDE w:val="0"/>
        <w:autoSpaceDN w:val="0"/>
        <w:adjustRightInd w:val="0"/>
        <w:spacing w:before="240" w:after="0"/>
        <w:jc w:val="both"/>
        <w:rPr>
          <w:rFonts w:cs="Arial"/>
          <w:b/>
          <w:bCs/>
        </w:rPr>
      </w:pPr>
      <w:bookmarkStart w:id="92" w:name="_GoBack"/>
      <w:bookmarkEnd w:id="92"/>
      <w:ins w:id="93" w:author="Eunice Alanyo" w:date="2014-10-15T18:09:00Z">
        <w:r>
          <w:rPr>
            <w:rFonts w:cs="Arial"/>
            <w:b/>
            <w:bCs/>
            <w:u w:val="single"/>
          </w:rPr>
          <w:t xml:space="preserve">JOB TITLE: </w:t>
        </w:r>
      </w:ins>
      <w:r w:rsidR="00C9667B">
        <w:rPr>
          <w:rFonts w:cs="Arial"/>
          <w:b/>
          <w:bCs/>
          <w:u w:val="single"/>
        </w:rPr>
        <w:t>PRINCIPAL OFFICER – CORPORATE REPORTING –</w:t>
      </w:r>
      <w:r w:rsidR="00C9667B">
        <w:rPr>
          <w:rFonts w:cs="Arial"/>
          <w:b/>
          <w:bCs/>
          <w:lang w:val="en-GB"/>
        </w:rPr>
        <w:t xml:space="preserve"> </w:t>
      </w:r>
      <w:r w:rsidR="00C9667B">
        <w:rPr>
          <w:rFonts w:cs="Arial"/>
          <w:b/>
          <w:bCs/>
          <w:lang w:val="en-GB"/>
        </w:rPr>
        <w:tab/>
        <w:t>1 POSITION</w:t>
      </w:r>
      <w:r w:rsidR="00C9667B">
        <w:rPr>
          <w:rFonts w:cs="Arial"/>
          <w:b/>
          <w:bCs/>
          <w:lang w:val="en-GB"/>
        </w:rPr>
        <w:tab/>
      </w:r>
      <w:r w:rsidR="00C9667B">
        <w:rPr>
          <w:rFonts w:cs="Arial"/>
          <w:b/>
          <w:bCs/>
          <w:lang w:val="en-GB"/>
        </w:rPr>
        <w:tab/>
      </w:r>
    </w:p>
    <w:p w:rsidR="00C9667B" w:rsidRDefault="00C9667B">
      <w:pPr>
        <w:autoSpaceDE w:val="0"/>
        <w:autoSpaceDN w:val="0"/>
        <w:adjustRightInd w:val="0"/>
        <w:spacing w:before="120" w:after="0"/>
        <w:rPr>
          <w:rFonts w:eastAsia="Times New Roman" w:cs="Arial"/>
          <w:bCs/>
        </w:rPr>
      </w:pPr>
      <w:r>
        <w:rPr>
          <w:b/>
        </w:rPr>
        <w:t>REPORTS TO:</w:t>
      </w:r>
      <w:r>
        <w:rPr>
          <w:b/>
        </w:rPr>
        <w:tab/>
      </w:r>
      <w:r>
        <w:rPr>
          <w:rFonts w:cs="Arial"/>
          <w:bCs/>
        </w:rPr>
        <w:t>Manager Applications Development</w:t>
      </w:r>
    </w:p>
    <w:p w:rsidR="00C9667B" w:rsidRDefault="00C9667B">
      <w:pPr>
        <w:spacing w:after="0"/>
        <w:rPr>
          <w:rFonts w:cs="Arial"/>
          <w:b/>
          <w:bCs/>
          <w:lang w:val="en-GB"/>
        </w:rPr>
      </w:pPr>
    </w:p>
    <w:p w:rsidR="00C9667B" w:rsidRDefault="00C9667B">
      <w:pPr>
        <w:spacing w:after="0"/>
        <w:rPr>
          <w:b/>
        </w:rPr>
      </w:pPr>
      <w:r>
        <w:rPr>
          <w:b/>
        </w:rPr>
        <w:t>MAIN PURPOSE:</w:t>
      </w:r>
    </w:p>
    <w:p w:rsidR="00C9667B" w:rsidRDefault="00C9667B">
      <w:pPr>
        <w:autoSpaceDE w:val="0"/>
        <w:autoSpaceDN w:val="0"/>
        <w:adjustRightInd w:val="0"/>
        <w:spacing w:before="120"/>
        <w:rPr>
          <w:rFonts w:cs="Arial"/>
          <w:bCs/>
        </w:rPr>
      </w:pPr>
      <w:r>
        <w:rPr>
          <w:rFonts w:eastAsia="Times New Roman" w:cs="Arial"/>
        </w:rPr>
        <w:t>To ensure that the department carries out business data analysis, forecasts and generate corporate reports from the corporation’s databases and systems</w:t>
      </w:r>
      <w:r>
        <w:rPr>
          <w:rFonts w:eastAsia="Times New Roman" w:cs="Arial"/>
          <w:lang w:val="en-GB"/>
        </w:rPr>
        <w:t xml:space="preserve"> </w:t>
      </w:r>
    </w:p>
    <w:p w:rsidR="00C9667B" w:rsidRDefault="00C9667B">
      <w:pPr>
        <w:jc w:val="both"/>
        <w:rPr>
          <w:rFonts w:cs="Arial"/>
          <w:b/>
          <w:bCs/>
          <w:lang w:val="en-GB"/>
        </w:rPr>
      </w:pPr>
      <w:r>
        <w:rPr>
          <w:rFonts w:cs="Arial"/>
          <w:b/>
          <w:bCs/>
          <w:lang w:val="en-GB"/>
        </w:rPr>
        <w:t>KEY RESPONSIBILITIES / KEY RESULT AREAS</w:t>
      </w:r>
    </w:p>
    <w:p w:rsidR="00C9667B" w:rsidRDefault="00C9667B">
      <w:pPr>
        <w:pStyle w:val="ListParagraph"/>
        <w:numPr>
          <w:ilvl w:val="0"/>
          <w:numId w:val="43"/>
        </w:numPr>
        <w:spacing w:before="120" w:after="0"/>
        <w:contextualSpacing w:val="0"/>
        <w:jc w:val="both"/>
        <w:rPr>
          <w:rFonts w:cs="Arial"/>
        </w:rPr>
      </w:pPr>
      <w:r>
        <w:rPr>
          <w:rFonts w:cs="Arial"/>
        </w:rPr>
        <w:t>Ensure that the identification of corporate reporting requirements is done in liaison with the respective user department and ensure they are translated  into well-functioning Decision Support reports and dashboards</w:t>
      </w:r>
    </w:p>
    <w:p w:rsidR="00C9667B" w:rsidRDefault="00C9667B">
      <w:pPr>
        <w:pStyle w:val="ListParagraph"/>
        <w:numPr>
          <w:ilvl w:val="0"/>
          <w:numId w:val="43"/>
        </w:numPr>
        <w:spacing w:before="120" w:after="0"/>
        <w:contextualSpacing w:val="0"/>
        <w:jc w:val="both"/>
        <w:rPr>
          <w:rFonts w:cs="Arial"/>
        </w:rPr>
      </w:pPr>
      <w:r>
        <w:rPr>
          <w:rFonts w:cs="Arial"/>
        </w:rPr>
        <w:t>Ensure the generation of business data analysis, forecasts and corporate reports from the corporation’s databases and systems</w:t>
      </w:r>
    </w:p>
    <w:p w:rsidR="00C9667B" w:rsidRDefault="00C9667B">
      <w:pPr>
        <w:pStyle w:val="ListParagraph"/>
        <w:numPr>
          <w:ilvl w:val="0"/>
          <w:numId w:val="43"/>
        </w:numPr>
        <w:spacing w:before="120" w:after="0"/>
        <w:contextualSpacing w:val="0"/>
        <w:jc w:val="both"/>
        <w:rPr>
          <w:rFonts w:cs="Arial"/>
        </w:rPr>
      </w:pPr>
      <w:r>
        <w:rPr>
          <w:rFonts w:cs="Arial"/>
        </w:rPr>
        <w:t>Ensure the Maintenance of the corporation’s data warehouses and corporate reporting infrastructure.</w:t>
      </w:r>
    </w:p>
    <w:p w:rsidR="00C9667B" w:rsidRDefault="00C9667B">
      <w:pPr>
        <w:numPr>
          <w:ilvl w:val="0"/>
          <w:numId w:val="43"/>
        </w:numPr>
        <w:spacing w:before="120" w:after="0"/>
        <w:jc w:val="both"/>
        <w:rPr>
          <w:rFonts w:cs="Arial"/>
          <w:bCs/>
        </w:rPr>
      </w:pPr>
      <w:r>
        <w:rPr>
          <w:rFonts w:cs="Arial"/>
          <w:bCs/>
        </w:rPr>
        <w:t>Develop a solid understanding of the underlying corporate databases and data sources to enhance the corporation’s Decision Support Systems.</w:t>
      </w:r>
    </w:p>
    <w:p w:rsidR="00C9667B" w:rsidRDefault="00C9667B">
      <w:pPr>
        <w:pStyle w:val="ListParagraph"/>
        <w:numPr>
          <w:ilvl w:val="0"/>
          <w:numId w:val="43"/>
        </w:numPr>
        <w:spacing w:after="0" w:line="240" w:lineRule="auto"/>
        <w:rPr>
          <w:rFonts w:cs="Arial"/>
        </w:rPr>
      </w:pPr>
      <w:r>
        <w:rPr>
          <w:rFonts w:cs="Arial"/>
        </w:rPr>
        <w:t>Any other duties assigned from time to time</w:t>
      </w:r>
    </w:p>
    <w:p w:rsidR="00C9667B" w:rsidRDefault="00C9667B">
      <w:pPr>
        <w:spacing w:after="0"/>
        <w:jc w:val="both"/>
      </w:pPr>
    </w:p>
    <w:p w:rsidR="00C9667B" w:rsidRDefault="00C9667B">
      <w:pPr>
        <w:spacing w:after="0"/>
        <w:jc w:val="both"/>
        <w:rPr>
          <w:b/>
        </w:rPr>
      </w:pPr>
      <w:r>
        <w:rPr>
          <w:b/>
        </w:rPr>
        <w:t>THE PERSON</w:t>
      </w:r>
    </w:p>
    <w:p w:rsidR="00C9667B" w:rsidRDefault="00C9667B">
      <w:pPr>
        <w:spacing w:after="0"/>
        <w:jc w:val="both"/>
      </w:pPr>
      <w:r>
        <w:t xml:space="preserve">In order to be considered for this position, the applicant must have worked at a senior level position for </w:t>
      </w:r>
      <w:proofErr w:type="spellStart"/>
      <w:r>
        <w:t>atleast</w:t>
      </w:r>
      <w:proofErr w:type="spellEnd"/>
      <w:r>
        <w:t xml:space="preserve"> four years and should possess the following:</w:t>
      </w:r>
    </w:p>
    <w:p w:rsidR="00C9667B" w:rsidRDefault="00C9667B">
      <w:pPr>
        <w:spacing w:after="0"/>
        <w:jc w:val="both"/>
        <w:rPr>
          <w:b/>
        </w:rPr>
      </w:pPr>
      <w:r>
        <w:rPr>
          <w:b/>
        </w:rPr>
        <w:t>EXPERIENCE, KNOWLEDGE &amp; EDUCATION/TRAINING</w:t>
      </w:r>
    </w:p>
    <w:p w:rsidR="00C9667B" w:rsidRDefault="00C9667B">
      <w:pPr>
        <w:numPr>
          <w:ilvl w:val="0"/>
          <w:numId w:val="44"/>
        </w:numPr>
        <w:spacing w:after="0"/>
        <w:jc w:val="both"/>
      </w:pPr>
      <w:r>
        <w:t>Qualifications</w:t>
      </w:r>
    </w:p>
    <w:p w:rsidR="00C9667B" w:rsidRDefault="00C9667B">
      <w:pPr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lastRenderedPageBreak/>
        <w:t>Must have a Bachelor’s Degree in Computer Science, Statistics, Software/Applications Development or any other related qualification.</w:t>
      </w:r>
    </w:p>
    <w:p w:rsidR="00C9667B" w:rsidRDefault="00C9667B">
      <w:pPr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A masters  will be added advantage</w:t>
      </w:r>
    </w:p>
    <w:p w:rsidR="00C9667B" w:rsidRDefault="00C9667B">
      <w:pPr>
        <w:autoSpaceDE w:val="0"/>
        <w:autoSpaceDN w:val="0"/>
        <w:adjustRightInd w:val="0"/>
        <w:spacing w:before="120" w:after="0"/>
        <w:ind w:firstLine="720"/>
        <w:jc w:val="both"/>
        <w:rPr>
          <w:rFonts w:cs="Arial"/>
          <w:b/>
          <w:i/>
        </w:rPr>
      </w:pPr>
      <w:r>
        <w:rPr>
          <w:rFonts w:cs="Arial"/>
          <w:b/>
          <w:i/>
        </w:rPr>
        <w:t>Other Professional Qualifications</w:t>
      </w:r>
    </w:p>
    <w:p w:rsidR="00C9667B" w:rsidRDefault="00C9667B">
      <w:pPr>
        <w:numPr>
          <w:ilvl w:val="0"/>
          <w:numId w:val="2"/>
        </w:numPr>
        <w:spacing w:after="0"/>
        <w:jc w:val="both"/>
        <w:rPr>
          <w:rFonts w:cs="Arial"/>
        </w:rPr>
      </w:pPr>
      <w:r>
        <w:rPr>
          <w:rFonts w:cs="Arial"/>
        </w:rPr>
        <w:t>Postgraduate qualification or equivalent in the above mentioned fields</w:t>
      </w:r>
    </w:p>
    <w:p w:rsidR="00C9667B" w:rsidRDefault="00C9667B">
      <w:pPr>
        <w:numPr>
          <w:ilvl w:val="0"/>
          <w:numId w:val="2"/>
        </w:numPr>
        <w:spacing w:after="0"/>
        <w:jc w:val="both"/>
        <w:rPr>
          <w:rFonts w:cs="Arial"/>
        </w:rPr>
      </w:pPr>
      <w:r>
        <w:rPr>
          <w:rFonts w:cs="Arial"/>
        </w:rPr>
        <w:t xml:space="preserve">Broad Experience in a wide range of IT systems </w:t>
      </w:r>
    </w:p>
    <w:p w:rsidR="00C9667B" w:rsidRDefault="00C9667B">
      <w:pPr>
        <w:numPr>
          <w:ilvl w:val="0"/>
          <w:numId w:val="45"/>
        </w:numPr>
        <w:spacing w:after="0"/>
        <w:jc w:val="both"/>
      </w:pPr>
      <w:r>
        <w:t>Experience</w:t>
      </w:r>
    </w:p>
    <w:p w:rsidR="00C9667B" w:rsidRDefault="00C9667B">
      <w:pPr>
        <w:numPr>
          <w:ilvl w:val="0"/>
          <w:numId w:val="2"/>
        </w:numPr>
        <w:spacing w:after="0"/>
        <w:jc w:val="both"/>
      </w:pPr>
      <w:r>
        <w:rPr>
          <w:rFonts w:cs="Arial"/>
        </w:rPr>
        <w:t>A minimum of four (4) years of post-qualification experience in Corporate Reporting and Business Intelligence.</w:t>
      </w:r>
    </w:p>
    <w:p w:rsidR="00C9667B" w:rsidRDefault="00C9667B">
      <w:pPr>
        <w:numPr>
          <w:ilvl w:val="0"/>
          <w:numId w:val="2"/>
        </w:numPr>
        <w:spacing w:after="0"/>
        <w:jc w:val="both"/>
      </w:pPr>
      <w:r>
        <w:rPr>
          <w:b/>
        </w:rPr>
        <w:t xml:space="preserve">Age Limit: </w:t>
      </w:r>
      <w:ins w:id="94" w:author="Evelyn Osiime" w:date="2014-10-15T17:03:00Z">
        <w:r>
          <w:rPr>
            <w:b/>
          </w:rPr>
          <w:t xml:space="preserve">Between 25 and 35 years of </w:t>
        </w:r>
        <w:proofErr w:type="gramStart"/>
        <w:r>
          <w:rPr>
            <w:b/>
          </w:rPr>
          <w:t xml:space="preserve">Age </w:t>
        </w:r>
      </w:ins>
      <w:proofErr w:type="gramEnd"/>
      <w:del w:id="95" w:author="Evelyn Osiime" w:date="2014-10-15T17:03:00Z">
        <w:r>
          <w:rPr>
            <w:b/>
          </w:rPr>
          <w:delText>Above 30 years of age</w:delText>
        </w:r>
      </w:del>
      <w:r>
        <w:rPr>
          <w:b/>
        </w:rPr>
        <w:t>.</w:t>
      </w:r>
    </w:p>
    <w:p w:rsidR="00C9667B" w:rsidRDefault="00C9667B">
      <w:pPr>
        <w:spacing w:after="0"/>
        <w:ind w:left="1440"/>
        <w:jc w:val="both"/>
      </w:pPr>
    </w:p>
    <w:p w:rsidR="00C9667B" w:rsidRDefault="00C9667B">
      <w:pPr>
        <w:numPr>
          <w:ilvl w:val="0"/>
          <w:numId w:val="45"/>
        </w:numPr>
        <w:spacing w:after="0"/>
        <w:jc w:val="both"/>
        <w:rPr>
          <w:b/>
        </w:rPr>
      </w:pPr>
      <w:r>
        <w:rPr>
          <w:b/>
        </w:rPr>
        <w:t xml:space="preserve">Four Years working with a large </w:t>
      </w:r>
      <w:proofErr w:type="spellStart"/>
      <w:r>
        <w:rPr>
          <w:b/>
        </w:rPr>
        <w:t>parastal</w:t>
      </w:r>
      <w:proofErr w:type="spellEnd"/>
      <w:r>
        <w:rPr>
          <w:b/>
        </w:rPr>
        <w:t xml:space="preserve"> or busy commercial entity is a must.</w:t>
      </w:r>
    </w:p>
    <w:p w:rsidR="00C9667B" w:rsidRDefault="00C9667B">
      <w:pPr>
        <w:spacing w:after="0"/>
        <w:jc w:val="both"/>
      </w:pPr>
    </w:p>
    <w:p w:rsidR="00C9667B" w:rsidRDefault="00C9667B">
      <w:pPr>
        <w:spacing w:after="0"/>
        <w:jc w:val="both"/>
        <w:rPr>
          <w:b/>
        </w:rPr>
      </w:pPr>
      <w:r>
        <w:rPr>
          <w:b/>
        </w:rPr>
        <w:t>SKILLS / COMPETENCIES</w:t>
      </w:r>
    </w:p>
    <w:p w:rsidR="00C9667B" w:rsidRDefault="00C9667B">
      <w:pPr>
        <w:numPr>
          <w:ilvl w:val="0"/>
          <w:numId w:val="46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well-developed / excellent communication skills</w:t>
      </w:r>
    </w:p>
    <w:p w:rsidR="00C9667B" w:rsidRDefault="00C9667B">
      <w:pPr>
        <w:numPr>
          <w:ilvl w:val="0"/>
          <w:numId w:val="46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Strong attention to detail and highly organized</w:t>
      </w:r>
    </w:p>
    <w:p w:rsidR="00C9667B" w:rsidRDefault="00C9667B">
      <w:pPr>
        <w:numPr>
          <w:ilvl w:val="0"/>
          <w:numId w:val="46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self-motivated and capable of working with minimal supervision</w:t>
      </w:r>
    </w:p>
    <w:p w:rsidR="00C9667B" w:rsidRDefault="00C9667B">
      <w:pPr>
        <w:numPr>
          <w:ilvl w:val="0"/>
          <w:numId w:val="46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Ability to work with a team of multi-disciplinary professionals</w:t>
      </w:r>
    </w:p>
    <w:p w:rsidR="00C9667B" w:rsidRDefault="00C9667B">
      <w:pPr>
        <w:numPr>
          <w:ilvl w:val="0"/>
          <w:numId w:val="46"/>
        </w:numPr>
        <w:spacing w:after="0"/>
        <w:jc w:val="both"/>
        <w:rPr>
          <w:rFonts w:cs="Arial"/>
        </w:rPr>
      </w:pPr>
      <w:r>
        <w:rPr>
          <w:rFonts w:eastAsia="Times New Roman" w:cs="Arial"/>
          <w:color w:val="000000"/>
          <w:lang w:eastAsia="en-GB"/>
        </w:rPr>
        <w:t>Excellent team-building skills , problem-solving, and conflict resolution skills</w:t>
      </w:r>
    </w:p>
    <w:p w:rsidR="00C9667B" w:rsidRDefault="00C9667B">
      <w:pPr>
        <w:numPr>
          <w:ilvl w:val="0"/>
          <w:numId w:val="46"/>
        </w:numPr>
        <w:spacing w:after="0"/>
        <w:jc w:val="both"/>
        <w:rPr>
          <w:rFonts w:cs="Arial"/>
        </w:rPr>
      </w:pPr>
      <w:r>
        <w:rPr>
          <w:rFonts w:eastAsia="Times New Roman" w:cs="Arial"/>
          <w:color w:val="000000"/>
          <w:lang w:eastAsia="en-GB"/>
        </w:rPr>
        <w:t>Have Enthusiasm, positive energy and sense of humor</w:t>
      </w:r>
    </w:p>
    <w:p w:rsidR="00C9667B" w:rsidRDefault="00C9667B">
      <w:pPr>
        <w:spacing w:after="0"/>
        <w:jc w:val="both"/>
        <w:rPr>
          <w:rFonts w:cs="Arial"/>
        </w:rPr>
      </w:pPr>
    </w:p>
    <w:p w:rsidR="00C9667B" w:rsidRDefault="00C9667B">
      <w:pPr>
        <w:spacing w:after="0" w:line="360" w:lineRule="auto"/>
        <w:jc w:val="both"/>
      </w:pPr>
      <w:r>
        <w:t>Applicants must attach the following requirements;-</w:t>
      </w:r>
    </w:p>
    <w:p w:rsidR="00C9667B" w:rsidRDefault="00C9667B">
      <w:pPr>
        <w:numPr>
          <w:ilvl w:val="0"/>
          <w:numId w:val="191"/>
        </w:numPr>
        <w:spacing w:after="0" w:line="360" w:lineRule="auto"/>
        <w:jc w:val="both"/>
      </w:pPr>
      <w:r>
        <w:t>An Application letter with a detailed Curium virtue (CV) attached with academic transcripts /certificates.</w:t>
      </w:r>
    </w:p>
    <w:p w:rsidR="00C9667B" w:rsidRDefault="00C9667B">
      <w:pPr>
        <w:numPr>
          <w:ilvl w:val="0"/>
          <w:numId w:val="191"/>
        </w:numPr>
        <w:spacing w:after="0" w:line="360" w:lineRule="auto"/>
        <w:jc w:val="both"/>
      </w:pPr>
      <w:r>
        <w:t>Three referees</w:t>
      </w:r>
    </w:p>
    <w:p w:rsidR="00C9667B" w:rsidRDefault="00C9667B">
      <w:pPr>
        <w:spacing w:after="0" w:line="360" w:lineRule="auto"/>
        <w:ind w:left="720"/>
        <w:jc w:val="both"/>
      </w:pPr>
    </w:p>
    <w:p w:rsidR="00C9667B" w:rsidRDefault="00C9667B">
      <w:pPr>
        <w:spacing w:after="0" w:line="360" w:lineRule="auto"/>
        <w:jc w:val="both"/>
      </w:pPr>
      <w:r>
        <w:t xml:space="preserve">All persons who believe they can clearly demonstrate their abilities to meet the criteria given above are encouraged to send their applications to </w:t>
      </w:r>
      <w:del w:id="96" w:author="Eunice Alanyo" w:date="2014-10-15T18:09:00Z">
        <w:r w:rsidDel="00975421">
          <w:rPr>
            <w:color w:val="0000FF"/>
            <w:u w:val="single"/>
          </w:rPr>
          <w:fldChar w:fldCharType="begin"/>
        </w:r>
        <w:r w:rsidDel="00975421">
          <w:rPr>
            <w:color w:val="0000FF"/>
            <w:u w:val="single"/>
          </w:rPr>
          <w:delInstrText xml:space="preserve"> HYPERLINK "mailto:christine.amucu@nwsc.co.ug" </w:delInstrText>
        </w:r>
        <w:r w:rsidDel="00975421">
          <w:rPr>
            <w:color w:val="0000FF"/>
            <w:u w:val="single"/>
          </w:rPr>
          <w:fldChar w:fldCharType="separate"/>
        </w:r>
        <w:r w:rsidDel="00975421">
          <w:rPr>
            <w:rStyle w:val="Hyperlink"/>
          </w:rPr>
          <w:delText>christine.amucu@nwsc.co.ug</w:delText>
        </w:r>
        <w:r w:rsidDel="00975421">
          <w:rPr>
            <w:color w:val="0000FF"/>
            <w:u w:val="single"/>
          </w:rPr>
          <w:fldChar w:fldCharType="end"/>
        </w:r>
        <w:r w:rsidDel="00975421">
          <w:rPr>
            <w:color w:val="0000FF"/>
            <w:u w:val="single"/>
          </w:rPr>
          <w:delText xml:space="preserve"> or eunice.alanyo@nwsc.co.ug</w:delText>
        </w:r>
        <w:r w:rsidDel="00975421">
          <w:delText xml:space="preserve">; for hard copies please post to </w:delText>
        </w:r>
      </w:del>
      <w:r>
        <w:t xml:space="preserve">the attention of the </w:t>
      </w:r>
      <w:r>
        <w:rPr>
          <w:b/>
        </w:rPr>
        <w:t>Senior Manager Human Resource</w:t>
      </w:r>
      <w:r>
        <w:t xml:space="preserve">, National Water &amp; Sewerage Corporation, Plot 39 </w:t>
      </w:r>
      <w:proofErr w:type="spellStart"/>
      <w:r>
        <w:t>Jinja</w:t>
      </w:r>
      <w:proofErr w:type="spellEnd"/>
      <w:r>
        <w:t xml:space="preserve"> Rd, P.O Box 7053, Kampala.</w:t>
      </w:r>
    </w:p>
    <w:p w:rsidR="00C9667B" w:rsidRDefault="00C9667B">
      <w:pPr>
        <w:spacing w:after="0" w:line="360" w:lineRule="auto"/>
        <w:jc w:val="both"/>
      </w:pPr>
    </w:p>
    <w:p w:rsidR="00C9667B" w:rsidRDefault="00C9667B">
      <w:pPr>
        <w:spacing w:after="0" w:line="360" w:lineRule="auto"/>
        <w:jc w:val="both"/>
      </w:pPr>
      <w:r>
        <w:t xml:space="preserve">To be considered, your application must be received by close of business on </w:t>
      </w:r>
      <w:r>
        <w:rPr>
          <w:b/>
        </w:rPr>
        <w:t>Thursday 2</w:t>
      </w:r>
      <w:ins w:id="97" w:author="Eunice Alanyo" w:date="2014-10-15T18:10:00Z">
        <w:r w:rsidR="00975421">
          <w:rPr>
            <w:b/>
          </w:rPr>
          <w:t>4</w:t>
        </w:r>
        <w:r w:rsidR="00975421">
          <w:rPr>
            <w:b/>
            <w:vertAlign w:val="superscript"/>
          </w:rPr>
          <w:t>th</w:t>
        </w:r>
      </w:ins>
      <w:del w:id="98" w:author="Eunice Alanyo" w:date="2014-10-15T18:10:00Z">
        <w:r w:rsidDel="00975421">
          <w:rPr>
            <w:b/>
          </w:rPr>
          <w:delText>3</w:delText>
        </w:r>
        <w:r w:rsidDel="00975421">
          <w:rPr>
            <w:b/>
            <w:vertAlign w:val="superscript"/>
          </w:rPr>
          <w:delText>rd</w:delText>
        </w:r>
      </w:del>
      <w:r>
        <w:rPr>
          <w:b/>
        </w:rPr>
        <w:t xml:space="preserve"> October 2014 at 5.00 p.m.</w:t>
      </w:r>
    </w:p>
    <w:p w:rsidR="00C9667B" w:rsidRDefault="00C9667B">
      <w:pPr>
        <w:spacing w:after="0" w:line="360" w:lineRule="auto"/>
        <w:jc w:val="both"/>
        <w:rPr>
          <w:b/>
        </w:rPr>
      </w:pPr>
    </w:p>
    <w:p w:rsidR="00C9667B" w:rsidRDefault="00C9667B">
      <w:pPr>
        <w:spacing w:after="0" w:line="360" w:lineRule="auto"/>
        <w:jc w:val="both"/>
      </w:pPr>
    </w:p>
    <w:p w:rsidR="00C9667B" w:rsidRDefault="00C9667B">
      <w:pPr>
        <w:spacing w:after="0" w:line="360" w:lineRule="auto"/>
        <w:jc w:val="both"/>
        <w:rPr>
          <w:b/>
        </w:rPr>
      </w:pPr>
      <w:r>
        <w:rPr>
          <w:b/>
        </w:rPr>
        <w:t>Eunice Alanyo</w:t>
      </w:r>
    </w:p>
    <w:p w:rsidR="00C9667B" w:rsidRDefault="00C9667B">
      <w:pPr>
        <w:spacing w:after="0" w:line="360" w:lineRule="auto"/>
        <w:jc w:val="both"/>
        <w:rPr>
          <w:b/>
        </w:rPr>
      </w:pPr>
      <w:r>
        <w:rPr>
          <w:b/>
        </w:rPr>
        <w:t>MANAGER HUMAN RESOURCE</w:t>
      </w:r>
    </w:p>
    <w:p w:rsidR="00C9667B" w:rsidRDefault="00C9667B">
      <w:pPr>
        <w:spacing w:after="0" w:line="360" w:lineRule="auto"/>
        <w:jc w:val="both"/>
      </w:pPr>
    </w:p>
    <w:sectPr w:rsidR="00C96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520282"/>
    <w:multiLevelType w:val="hybridMultilevel"/>
    <w:tmpl w:val="08867D4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0AD1DF0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1943732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5D5F45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5B5EDE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36186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3DD5FE0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24168A"/>
    <w:multiLevelType w:val="hybridMultilevel"/>
    <w:tmpl w:val="E1180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4A0222C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AF3394"/>
    <w:multiLevelType w:val="hybridMultilevel"/>
    <w:tmpl w:val="BF186D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DE1D89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0C0782"/>
    <w:multiLevelType w:val="hybridMultilevel"/>
    <w:tmpl w:val="5E8EF0F4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A0D3B53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6F6601"/>
    <w:multiLevelType w:val="hybridMultilevel"/>
    <w:tmpl w:val="1DB61D8A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224572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0BD7580B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025AB4"/>
    <w:multiLevelType w:val="hybridMultilevel"/>
    <w:tmpl w:val="7A604F5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BA5E68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D715091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0D743CB3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EFD3A66"/>
    <w:multiLevelType w:val="hybridMultilevel"/>
    <w:tmpl w:val="22C898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FE921A4"/>
    <w:multiLevelType w:val="multilevel"/>
    <w:tmpl w:val="F7A29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10704475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11412935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22E13F6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258671A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3997F20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4A0751F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14C87C58"/>
    <w:multiLevelType w:val="hybridMultilevel"/>
    <w:tmpl w:val="22B28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14FB0B91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58E23E8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5B324B5"/>
    <w:multiLevelType w:val="hybridMultilevel"/>
    <w:tmpl w:val="F4E6D3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15C67D47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15D53D54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6F56C0D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82A377F"/>
    <w:multiLevelType w:val="hybridMultilevel"/>
    <w:tmpl w:val="C21AF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8A948C5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8CA4400"/>
    <w:multiLevelType w:val="hybridMultilevel"/>
    <w:tmpl w:val="107E18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1A141F78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AF90361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B30284D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BD203EC"/>
    <w:multiLevelType w:val="multilevel"/>
    <w:tmpl w:val="19DA01F4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1BED7C0D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C55193E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C971114"/>
    <w:multiLevelType w:val="hybridMultilevel"/>
    <w:tmpl w:val="BE8C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CC8519C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DC01879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F070927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>
    <w:nsid w:val="20477F5E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12C43F6"/>
    <w:multiLevelType w:val="hybridMultilevel"/>
    <w:tmpl w:val="B5528D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1493582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3877EA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279390F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>
    <w:nsid w:val="23A356A4"/>
    <w:multiLevelType w:val="hybridMultilevel"/>
    <w:tmpl w:val="EACACA9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3F763B1"/>
    <w:multiLevelType w:val="hybridMultilevel"/>
    <w:tmpl w:val="AB8A6E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4EB0409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55148A9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5736EB6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165474"/>
    <w:multiLevelType w:val="multilevel"/>
    <w:tmpl w:val="8A3C9BB4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262B71B1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6D90764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2">
    <w:nsid w:val="276A5951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78C5945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8197284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83824E9"/>
    <w:multiLevelType w:val="hybridMultilevel"/>
    <w:tmpl w:val="662047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28A922CB"/>
    <w:multiLevelType w:val="hybridMultilevel"/>
    <w:tmpl w:val="09346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B301DD6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D277361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F2256D9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FEE6E78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>
    <w:nsid w:val="3168203B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1BE14AB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1C92581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F95E62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2093D37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3520F5C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4454C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6D7589"/>
    <w:multiLevelType w:val="hybridMultilevel"/>
    <w:tmpl w:val="9BEC5534"/>
    <w:lvl w:ilvl="0" w:tplc="B32C1C7C">
      <w:start w:val="1"/>
      <w:numFmt w:val="decimal"/>
      <w:lvlText w:val="%1.)"/>
      <w:lvlJc w:val="left"/>
      <w:pPr>
        <w:ind w:left="1440" w:hanging="360"/>
      </w:pPr>
      <w:rPr>
        <w:rFonts w:hint="default"/>
        <w:sz w:val="24"/>
      </w:rPr>
    </w:lvl>
    <w:lvl w:ilvl="1" w:tplc="06F43C8A">
      <w:start w:val="1"/>
      <w:numFmt w:val="decimal"/>
      <w:lvlText w:val="%2."/>
      <w:lvlJc w:val="left"/>
      <w:pPr>
        <w:ind w:left="2160" w:hanging="360"/>
      </w:pPr>
      <w:rPr>
        <w:rFonts w:hint="default"/>
        <w:b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35F11BA7"/>
    <w:multiLevelType w:val="hybridMultilevel"/>
    <w:tmpl w:val="152E0E1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>
    <w:nsid w:val="3621530E"/>
    <w:multiLevelType w:val="hybridMultilevel"/>
    <w:tmpl w:val="25DA79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68A1423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7BF4889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A40625D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>
    <w:nsid w:val="3A6E4ACB"/>
    <w:multiLevelType w:val="hybridMultilevel"/>
    <w:tmpl w:val="16FAE8AE"/>
    <w:lvl w:ilvl="0" w:tplc="EB76D144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3BFD10B1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D6C2999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3D71506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DC620C3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9">
    <w:nsid w:val="3EAF7E4B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0">
    <w:nsid w:val="3F4F003C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1">
    <w:nsid w:val="3F6A140E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FD22930"/>
    <w:multiLevelType w:val="hybridMultilevel"/>
    <w:tmpl w:val="0EA8C700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5A249372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3">
    <w:nsid w:val="4072044F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4">
    <w:nsid w:val="41911812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5">
    <w:nsid w:val="43A00EE5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4506741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4F771D4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5243B72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5D94B71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632333C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6531C01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6946843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6CB1F78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7F306FC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92A20D1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940627E"/>
    <w:multiLevelType w:val="hybridMultilevel"/>
    <w:tmpl w:val="690EB3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9E63D9B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8">
    <w:nsid w:val="4A747E80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B9A1A7E"/>
    <w:multiLevelType w:val="hybridMultilevel"/>
    <w:tmpl w:val="1462700A"/>
    <w:lvl w:ilvl="0" w:tplc="87A2BEC2">
      <w:start w:val="1"/>
      <w:numFmt w:val="decimal"/>
      <w:pStyle w:val="ListBullet2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>
    <w:nsid w:val="4CAD4EBA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1">
    <w:nsid w:val="4CD24AFA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D45229D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D9D3AEF"/>
    <w:multiLevelType w:val="hybridMultilevel"/>
    <w:tmpl w:val="B5528D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DA9053C"/>
    <w:multiLevelType w:val="hybridMultilevel"/>
    <w:tmpl w:val="7D4E97C2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DFA3318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E060563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7">
    <w:nsid w:val="4EE26A8C"/>
    <w:multiLevelType w:val="hybridMultilevel"/>
    <w:tmpl w:val="8DE40A6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8">
    <w:nsid w:val="4EED169F"/>
    <w:multiLevelType w:val="hybridMultilevel"/>
    <w:tmpl w:val="74460B2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1">
      <w:start w:val="1"/>
      <w:numFmt w:val="decimal"/>
      <w:lvlText w:val="%3)"/>
      <w:lvlJc w:val="left"/>
      <w:pPr>
        <w:ind w:left="90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0A7AFC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0">
    <w:nsid w:val="52E565EA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2F96582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3342A1C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3">
    <w:nsid w:val="537035B1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4A03F11"/>
    <w:multiLevelType w:val="hybridMultilevel"/>
    <w:tmpl w:val="DA4E945C"/>
    <w:lvl w:ilvl="0" w:tplc="FD623DD4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54EE7A5B"/>
    <w:multiLevelType w:val="hybridMultilevel"/>
    <w:tmpl w:val="6874A23C"/>
    <w:lvl w:ilvl="0" w:tplc="46406A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55206D06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5EC179B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8">
    <w:nsid w:val="55F151BC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57E76F6A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58143406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1">
    <w:nsid w:val="58EF23EA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2">
    <w:nsid w:val="58F74244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96F360A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4">
    <w:nsid w:val="5A966C5D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5B453E31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6">
    <w:nsid w:val="5B9A7ED7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5CBC5973"/>
    <w:multiLevelType w:val="hybridMultilevel"/>
    <w:tmpl w:val="9064F3D4"/>
    <w:lvl w:ilvl="0" w:tplc="040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38">
    <w:nsid w:val="616B2208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18A42F1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BA5844"/>
    <w:multiLevelType w:val="hybridMultilevel"/>
    <w:tmpl w:val="FA16B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CC39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3451A3F"/>
    <w:multiLevelType w:val="multilevel"/>
    <w:tmpl w:val="9F46AB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2">
    <w:nsid w:val="6385203E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39E6F2A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4">
    <w:nsid w:val="6424795A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5">
    <w:nsid w:val="65496134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6">
    <w:nsid w:val="657B7E59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5B821C4"/>
    <w:multiLevelType w:val="multilevel"/>
    <w:tmpl w:val="9F46AB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8">
    <w:nsid w:val="65E72117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61A3A10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6A2125F"/>
    <w:multiLevelType w:val="hybridMultilevel"/>
    <w:tmpl w:val="13ECC698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70F7D7B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7B73504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7CF4964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68CF127D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8EF6384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6">
    <w:nsid w:val="6A8B307F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7">
    <w:nsid w:val="6BBB2105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6C7D364B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D907F02"/>
    <w:multiLevelType w:val="hybridMultilevel"/>
    <w:tmpl w:val="637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>
    <w:nsid w:val="6DBF15FE"/>
    <w:multiLevelType w:val="hybridMultilevel"/>
    <w:tmpl w:val="E186672A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161">
    <w:nsid w:val="6E632A1A"/>
    <w:multiLevelType w:val="hybridMultilevel"/>
    <w:tmpl w:val="947CC4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E74148C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CB26A6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F5D1C08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6F817347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6FF12F01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7">
    <w:nsid w:val="70843864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8">
    <w:nsid w:val="70C86A67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39F59BF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74715C5F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74965FC9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2">
    <w:nsid w:val="74BA60B5"/>
    <w:multiLevelType w:val="hybridMultilevel"/>
    <w:tmpl w:val="798215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3">
    <w:nsid w:val="74C32F9D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74E366FA"/>
    <w:multiLevelType w:val="hybridMultilevel"/>
    <w:tmpl w:val="F4E6D3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>
    <w:nsid w:val="753C5D1E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759E0FFC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75B2719D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75D36B8A"/>
    <w:multiLevelType w:val="hybridMultilevel"/>
    <w:tmpl w:val="A3F20E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6254DEA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0">
    <w:nsid w:val="76B56158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1">
    <w:nsid w:val="76DB7F89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770B30FA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772218E3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81E624D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88E2B81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90E51F3"/>
    <w:multiLevelType w:val="hybridMultilevel"/>
    <w:tmpl w:val="5F48AE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7">
    <w:nsid w:val="79631AD3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8">
    <w:nsid w:val="79743343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79AD3FDC"/>
    <w:multiLevelType w:val="hybridMultilevel"/>
    <w:tmpl w:val="B07E7A68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0">
    <w:nsid w:val="7B1F35D6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7BC1748A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7C075F73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7C3D0AD4"/>
    <w:multiLevelType w:val="hybridMultilevel"/>
    <w:tmpl w:val="B5528D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7C477C75"/>
    <w:multiLevelType w:val="hybridMultilevel"/>
    <w:tmpl w:val="7EAC232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7CA35D2E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7D921F4C"/>
    <w:multiLevelType w:val="hybridMultilevel"/>
    <w:tmpl w:val="415CD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7DE33D57"/>
    <w:multiLevelType w:val="hybridMultilevel"/>
    <w:tmpl w:val="9678EA9E"/>
    <w:lvl w:ilvl="0" w:tplc="5A2493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8">
    <w:nsid w:val="7E3A3C6B"/>
    <w:multiLevelType w:val="hybridMultilevel"/>
    <w:tmpl w:val="0BAE5F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9">
    <w:nsid w:val="7F110066"/>
    <w:multiLevelType w:val="hybridMultilevel"/>
    <w:tmpl w:val="B0C60C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6"/>
  </w:num>
  <w:num w:numId="3">
    <w:abstractNumId w:val="183"/>
  </w:num>
  <w:num w:numId="4">
    <w:abstractNumId w:val="73"/>
  </w:num>
  <w:num w:numId="5">
    <w:abstractNumId w:val="95"/>
  </w:num>
  <w:num w:numId="6">
    <w:abstractNumId w:val="127"/>
  </w:num>
  <w:num w:numId="7">
    <w:abstractNumId w:val="105"/>
  </w:num>
  <w:num w:numId="8">
    <w:abstractNumId w:val="35"/>
  </w:num>
  <w:num w:numId="9">
    <w:abstractNumId w:val="192"/>
  </w:num>
  <w:num w:numId="10">
    <w:abstractNumId w:val="87"/>
  </w:num>
  <w:num w:numId="11">
    <w:abstractNumId w:val="135"/>
  </w:num>
  <w:num w:numId="12">
    <w:abstractNumId w:val="97"/>
  </w:num>
  <w:num w:numId="13">
    <w:abstractNumId w:val="49"/>
  </w:num>
  <w:num w:numId="14">
    <w:abstractNumId w:val="4"/>
  </w:num>
  <w:num w:numId="15">
    <w:abstractNumId w:val="61"/>
  </w:num>
  <w:num w:numId="16">
    <w:abstractNumId w:val="121"/>
  </w:num>
  <w:num w:numId="17">
    <w:abstractNumId w:val="5"/>
  </w:num>
  <w:num w:numId="18">
    <w:abstractNumId w:val="71"/>
  </w:num>
  <w:num w:numId="19">
    <w:abstractNumId w:val="141"/>
  </w:num>
  <w:num w:numId="20">
    <w:abstractNumId w:val="195"/>
  </w:num>
  <w:num w:numId="21">
    <w:abstractNumId w:val="157"/>
  </w:num>
  <w:num w:numId="22">
    <w:abstractNumId w:val="60"/>
  </w:num>
  <w:num w:numId="23">
    <w:abstractNumId w:val="59"/>
  </w:num>
  <w:num w:numId="24">
    <w:abstractNumId w:val="145"/>
  </w:num>
  <w:num w:numId="25">
    <w:abstractNumId w:val="1"/>
  </w:num>
  <w:num w:numId="26">
    <w:abstractNumId w:val="142"/>
  </w:num>
  <w:num w:numId="27">
    <w:abstractNumId w:val="152"/>
  </w:num>
  <w:num w:numId="28">
    <w:abstractNumId w:val="134"/>
  </w:num>
  <w:num w:numId="29">
    <w:abstractNumId w:val="96"/>
  </w:num>
  <w:num w:numId="30">
    <w:abstractNumId w:val="154"/>
  </w:num>
  <w:num w:numId="31">
    <w:abstractNumId w:val="130"/>
  </w:num>
  <w:num w:numId="32">
    <w:abstractNumId w:val="81"/>
  </w:num>
  <w:num w:numId="33">
    <w:abstractNumId w:val="85"/>
  </w:num>
  <w:num w:numId="34">
    <w:abstractNumId w:val="194"/>
  </w:num>
  <w:num w:numId="35">
    <w:abstractNumId w:val="53"/>
  </w:num>
  <w:num w:numId="36">
    <w:abstractNumId w:val="68"/>
  </w:num>
  <w:num w:numId="37">
    <w:abstractNumId w:val="13"/>
  </w:num>
  <w:num w:numId="38">
    <w:abstractNumId w:val="25"/>
  </w:num>
  <w:num w:numId="39">
    <w:abstractNumId w:val="28"/>
  </w:num>
  <w:num w:numId="40">
    <w:abstractNumId w:val="108"/>
  </w:num>
  <w:num w:numId="41">
    <w:abstractNumId w:val="99"/>
  </w:num>
  <w:num w:numId="42">
    <w:abstractNumId w:val="20"/>
  </w:num>
  <w:num w:numId="43">
    <w:abstractNumId w:val="94"/>
  </w:num>
  <w:num w:numId="44">
    <w:abstractNumId w:val="168"/>
  </w:num>
  <w:num w:numId="45">
    <w:abstractNumId w:val="102"/>
  </w:num>
  <w:num w:numId="46">
    <w:abstractNumId w:val="82"/>
  </w:num>
  <w:num w:numId="47">
    <w:abstractNumId w:val="143"/>
  </w:num>
  <w:num w:numId="48">
    <w:abstractNumId w:val="91"/>
  </w:num>
  <w:num w:numId="49">
    <w:abstractNumId w:val="54"/>
  </w:num>
  <w:num w:numId="50">
    <w:abstractNumId w:val="144"/>
  </w:num>
  <w:num w:numId="51">
    <w:abstractNumId w:val="103"/>
  </w:num>
  <w:num w:numId="52">
    <w:abstractNumId w:val="193"/>
  </w:num>
  <w:num w:numId="53">
    <w:abstractNumId w:val="50"/>
  </w:num>
  <w:num w:numId="54">
    <w:abstractNumId w:val="156"/>
  </w:num>
  <w:num w:numId="55">
    <w:abstractNumId w:val="170"/>
  </w:num>
  <w:num w:numId="56">
    <w:abstractNumId w:val="8"/>
  </w:num>
  <w:num w:numId="57">
    <w:abstractNumId w:val="42"/>
  </w:num>
  <w:num w:numId="58">
    <w:abstractNumId w:val="175"/>
  </w:num>
  <w:num w:numId="59">
    <w:abstractNumId w:val="0"/>
  </w:num>
  <w:num w:numId="60">
    <w:abstractNumId w:val="30"/>
  </w:num>
  <w:num w:numId="61">
    <w:abstractNumId w:val="89"/>
  </w:num>
  <w:num w:numId="62">
    <w:abstractNumId w:val="24"/>
  </w:num>
  <w:num w:numId="63">
    <w:abstractNumId w:val="199"/>
  </w:num>
  <w:num w:numId="64">
    <w:abstractNumId w:val="38"/>
  </w:num>
  <w:num w:numId="65">
    <w:abstractNumId w:val="83"/>
  </w:num>
  <w:num w:numId="66">
    <w:abstractNumId w:val="64"/>
  </w:num>
  <w:num w:numId="67">
    <w:abstractNumId w:val="190"/>
  </w:num>
  <w:num w:numId="68">
    <w:abstractNumId w:val="62"/>
  </w:num>
  <w:num w:numId="69">
    <w:abstractNumId w:val="167"/>
  </w:num>
  <w:num w:numId="70">
    <w:abstractNumId w:val="104"/>
  </w:num>
  <w:num w:numId="71">
    <w:abstractNumId w:val="34"/>
  </w:num>
  <w:num w:numId="72">
    <w:abstractNumId w:val="165"/>
  </w:num>
  <w:num w:numId="73">
    <w:abstractNumId w:val="133"/>
  </w:num>
  <w:num w:numId="74">
    <w:abstractNumId w:val="164"/>
  </w:num>
  <w:num w:numId="75">
    <w:abstractNumId w:val="51"/>
  </w:num>
  <w:num w:numId="76">
    <w:abstractNumId w:val="112"/>
  </w:num>
  <w:num w:numId="77">
    <w:abstractNumId w:val="184"/>
  </w:num>
  <w:num w:numId="78">
    <w:abstractNumId w:val="146"/>
  </w:num>
  <w:num w:numId="79">
    <w:abstractNumId w:val="36"/>
  </w:num>
  <w:num w:numId="80">
    <w:abstractNumId w:val="163"/>
  </w:num>
  <w:num w:numId="81">
    <w:abstractNumId w:val="70"/>
  </w:num>
  <w:num w:numId="82">
    <w:abstractNumId w:val="98"/>
  </w:num>
  <w:num w:numId="83">
    <w:abstractNumId w:val="101"/>
  </w:num>
  <w:num w:numId="84">
    <w:abstractNumId w:val="66"/>
  </w:num>
  <w:num w:numId="85">
    <w:abstractNumId w:val="115"/>
  </w:num>
  <w:num w:numId="86">
    <w:abstractNumId w:val="6"/>
  </w:num>
  <w:num w:numId="87">
    <w:abstractNumId w:val="72"/>
  </w:num>
  <w:num w:numId="88">
    <w:abstractNumId w:val="37"/>
  </w:num>
  <w:num w:numId="89">
    <w:abstractNumId w:val="118"/>
  </w:num>
  <w:num w:numId="90">
    <w:abstractNumId w:val="84"/>
  </w:num>
  <w:num w:numId="91">
    <w:abstractNumId w:val="122"/>
  </w:num>
  <w:num w:numId="92">
    <w:abstractNumId w:val="29"/>
  </w:num>
  <w:num w:numId="93">
    <w:abstractNumId w:val="191"/>
  </w:num>
  <w:num w:numId="94">
    <w:abstractNumId w:val="58"/>
  </w:num>
  <w:num w:numId="95">
    <w:abstractNumId w:val="198"/>
  </w:num>
  <w:num w:numId="96">
    <w:abstractNumId w:val="11"/>
  </w:num>
  <w:num w:numId="97">
    <w:abstractNumId w:val="140"/>
  </w:num>
  <w:num w:numId="98">
    <w:abstractNumId w:val="180"/>
  </w:num>
  <w:num w:numId="99">
    <w:abstractNumId w:val="16"/>
  </w:num>
  <w:num w:numId="100">
    <w:abstractNumId w:val="149"/>
  </w:num>
  <w:num w:numId="101">
    <w:abstractNumId w:val="169"/>
  </w:num>
  <w:num w:numId="102">
    <w:abstractNumId w:val="93"/>
  </w:num>
  <w:num w:numId="103">
    <w:abstractNumId w:val="137"/>
  </w:num>
  <w:num w:numId="104">
    <w:abstractNumId w:val="116"/>
  </w:num>
  <w:num w:numId="105">
    <w:abstractNumId w:val="138"/>
  </w:num>
  <w:num w:numId="106">
    <w:abstractNumId w:val="114"/>
  </w:num>
  <w:num w:numId="107">
    <w:abstractNumId w:val="160"/>
  </w:num>
  <w:num w:numId="108">
    <w:abstractNumId w:val="158"/>
  </w:num>
  <w:num w:numId="109">
    <w:abstractNumId w:val="171"/>
  </w:num>
  <w:num w:numId="110">
    <w:abstractNumId w:val="17"/>
  </w:num>
  <w:num w:numId="111">
    <w:abstractNumId w:val="153"/>
  </w:num>
  <w:num w:numId="112">
    <w:abstractNumId w:val="33"/>
  </w:num>
  <w:num w:numId="113">
    <w:abstractNumId w:val="56"/>
  </w:num>
  <w:num w:numId="114">
    <w:abstractNumId w:val="188"/>
  </w:num>
  <w:num w:numId="115">
    <w:abstractNumId w:val="32"/>
  </w:num>
  <w:num w:numId="116">
    <w:abstractNumId w:val="92"/>
  </w:num>
  <w:num w:numId="117">
    <w:abstractNumId w:val="148"/>
  </w:num>
  <w:num w:numId="118">
    <w:abstractNumId w:val="31"/>
  </w:num>
  <w:num w:numId="119">
    <w:abstractNumId w:val="172"/>
  </w:num>
  <w:num w:numId="120">
    <w:abstractNumId w:val="174"/>
  </w:num>
  <w:num w:numId="121">
    <w:abstractNumId w:val="197"/>
  </w:num>
  <w:num w:numId="122">
    <w:abstractNumId w:val="44"/>
  </w:num>
  <w:num w:numId="123">
    <w:abstractNumId w:val="119"/>
  </w:num>
  <w:num w:numId="124">
    <w:abstractNumId w:val="150"/>
  </w:num>
  <w:num w:numId="125">
    <w:abstractNumId w:val="159"/>
  </w:num>
  <w:num w:numId="126">
    <w:abstractNumId w:val="52"/>
  </w:num>
  <w:num w:numId="127">
    <w:abstractNumId w:val="179"/>
  </w:num>
  <w:num w:numId="128">
    <w:abstractNumId w:val="120"/>
  </w:num>
  <w:num w:numId="129">
    <w:abstractNumId w:val="43"/>
  </w:num>
  <w:num w:numId="130">
    <w:abstractNumId w:val="128"/>
  </w:num>
  <w:num w:numId="131">
    <w:abstractNumId w:val="107"/>
  </w:num>
  <w:num w:numId="132">
    <w:abstractNumId w:val="75"/>
  </w:num>
  <w:num w:numId="133">
    <w:abstractNumId w:val="41"/>
  </w:num>
  <w:num w:numId="134">
    <w:abstractNumId w:val="123"/>
  </w:num>
  <w:num w:numId="135">
    <w:abstractNumId w:val="189"/>
  </w:num>
  <w:num w:numId="136">
    <w:abstractNumId w:val="18"/>
  </w:num>
  <w:num w:numId="137">
    <w:abstractNumId w:val="182"/>
  </w:num>
  <w:num w:numId="138">
    <w:abstractNumId w:val="57"/>
  </w:num>
  <w:num w:numId="139">
    <w:abstractNumId w:val="187"/>
  </w:num>
  <w:num w:numId="140">
    <w:abstractNumId w:val="77"/>
  </w:num>
  <w:num w:numId="141">
    <w:abstractNumId w:val="67"/>
  </w:num>
  <w:num w:numId="142">
    <w:abstractNumId w:val="162"/>
  </w:num>
  <w:num w:numId="143">
    <w:abstractNumId w:val="15"/>
  </w:num>
  <w:num w:numId="144">
    <w:abstractNumId w:val="173"/>
  </w:num>
  <w:num w:numId="145">
    <w:abstractNumId w:val="126"/>
  </w:num>
  <w:num w:numId="146">
    <w:abstractNumId w:val="111"/>
  </w:num>
  <w:num w:numId="147">
    <w:abstractNumId w:val="23"/>
  </w:num>
  <w:num w:numId="148">
    <w:abstractNumId w:val="196"/>
  </w:num>
  <w:num w:numId="149">
    <w:abstractNumId w:val="132"/>
  </w:num>
  <w:num w:numId="150">
    <w:abstractNumId w:val="151"/>
  </w:num>
  <w:num w:numId="151">
    <w:abstractNumId w:val="90"/>
  </w:num>
  <w:num w:numId="152">
    <w:abstractNumId w:val="40"/>
  </w:num>
  <w:num w:numId="153">
    <w:abstractNumId w:val="136"/>
  </w:num>
  <w:num w:numId="154">
    <w:abstractNumId w:val="139"/>
  </w:num>
  <w:num w:numId="155">
    <w:abstractNumId w:val="88"/>
  </w:num>
  <w:num w:numId="156">
    <w:abstractNumId w:val="74"/>
  </w:num>
  <w:num w:numId="157">
    <w:abstractNumId w:val="26"/>
  </w:num>
  <w:num w:numId="158">
    <w:abstractNumId w:val="27"/>
  </w:num>
  <w:num w:numId="159">
    <w:abstractNumId w:val="48"/>
  </w:num>
  <w:num w:numId="160">
    <w:abstractNumId w:val="100"/>
  </w:num>
  <w:num w:numId="161">
    <w:abstractNumId w:val="86"/>
  </w:num>
  <w:num w:numId="162">
    <w:abstractNumId w:val="39"/>
  </w:num>
  <w:num w:numId="163">
    <w:abstractNumId w:val="131"/>
  </w:num>
  <w:num w:numId="164">
    <w:abstractNumId w:val="181"/>
  </w:num>
  <w:num w:numId="165">
    <w:abstractNumId w:val="9"/>
  </w:num>
  <w:num w:numId="166">
    <w:abstractNumId w:val="47"/>
  </w:num>
  <w:num w:numId="167">
    <w:abstractNumId w:val="110"/>
  </w:num>
  <w:num w:numId="168">
    <w:abstractNumId w:val="76"/>
  </w:num>
  <w:num w:numId="169">
    <w:abstractNumId w:val="185"/>
  </w:num>
  <w:num w:numId="170">
    <w:abstractNumId w:val="69"/>
  </w:num>
  <w:num w:numId="171">
    <w:abstractNumId w:val="155"/>
  </w:num>
  <w:num w:numId="172">
    <w:abstractNumId w:val="3"/>
  </w:num>
  <w:num w:numId="173">
    <w:abstractNumId w:val="2"/>
  </w:num>
  <w:num w:numId="174">
    <w:abstractNumId w:val="46"/>
  </w:num>
  <w:num w:numId="175">
    <w:abstractNumId w:val="7"/>
  </w:num>
  <w:num w:numId="176">
    <w:abstractNumId w:val="129"/>
  </w:num>
  <w:num w:numId="177">
    <w:abstractNumId w:val="147"/>
  </w:num>
  <w:num w:numId="178">
    <w:abstractNumId w:val="63"/>
  </w:num>
  <w:num w:numId="179">
    <w:abstractNumId w:val="176"/>
  </w:num>
  <w:num w:numId="180">
    <w:abstractNumId w:val="177"/>
  </w:num>
  <w:num w:numId="181">
    <w:abstractNumId w:val="21"/>
  </w:num>
  <w:num w:numId="182">
    <w:abstractNumId w:val="109"/>
  </w:num>
  <w:num w:numId="183">
    <w:abstractNumId w:val="166"/>
  </w:num>
  <w:num w:numId="184">
    <w:abstractNumId w:val="161"/>
  </w:num>
  <w:num w:numId="185">
    <w:abstractNumId w:val="113"/>
  </w:num>
  <w:num w:numId="186">
    <w:abstractNumId w:val="14"/>
  </w:num>
  <w:num w:numId="187">
    <w:abstractNumId w:val="80"/>
  </w:num>
  <w:num w:numId="188">
    <w:abstractNumId w:val="10"/>
  </w:num>
  <w:num w:numId="189">
    <w:abstractNumId w:val="106"/>
  </w:num>
  <w:num w:numId="190">
    <w:abstractNumId w:val="178"/>
  </w:num>
  <w:num w:numId="191">
    <w:abstractNumId w:val="45"/>
  </w:num>
  <w:num w:numId="192">
    <w:abstractNumId w:val="125"/>
  </w:num>
  <w:num w:numId="193">
    <w:abstractNumId w:val="65"/>
  </w:num>
  <w:num w:numId="194">
    <w:abstractNumId w:val="12"/>
  </w:num>
  <w:num w:numId="195">
    <w:abstractNumId w:val="124"/>
  </w:num>
  <w:num w:numId="196">
    <w:abstractNumId w:val="22"/>
  </w:num>
  <w:num w:numId="197">
    <w:abstractNumId w:val="78"/>
  </w:num>
  <w:num w:numId="198">
    <w:abstractNumId w:val="55"/>
  </w:num>
  <w:num w:numId="199">
    <w:abstractNumId w:val="117"/>
  </w:num>
  <w:num w:numId="200">
    <w:abstractNumId w:val="79"/>
  </w:num>
  <w:numIdMacAtCleanup w:val="19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ed">
    <w15:presenceInfo w15:providerId="None" w15:userId="fr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40D"/>
    <w:rsid w:val="00026FBA"/>
    <w:rsid w:val="0007686E"/>
    <w:rsid w:val="001C4E80"/>
    <w:rsid w:val="0020440D"/>
    <w:rsid w:val="00456A2C"/>
    <w:rsid w:val="00975421"/>
    <w:rsid w:val="00A62C4F"/>
    <w:rsid w:val="00BB74F0"/>
    <w:rsid w:val="00C9667B"/>
    <w:rsid w:val="00F9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C175D3-19BF-40BE-BD8E-C3EE651E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numPr>
        <w:numId w:val="10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aliases w:val="Heading 2R"/>
    <w:basedOn w:val="Normal"/>
    <w:next w:val="Normal"/>
    <w:link w:val="Heading2Char"/>
    <w:qFormat/>
    <w:pPr>
      <w:keepNext/>
      <w:numPr>
        <w:ilvl w:val="1"/>
        <w:numId w:val="10"/>
      </w:numPr>
      <w:spacing w:after="0" w:line="36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0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numPr>
        <w:ilvl w:val="3"/>
        <w:numId w:val="10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nhideWhenUsed/>
    <w:qFormat/>
    <w:pPr>
      <w:keepNext/>
      <w:keepLines/>
      <w:numPr>
        <w:ilvl w:val="4"/>
        <w:numId w:val="1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numPr>
        <w:ilvl w:val="5"/>
        <w:numId w:val="10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numPr>
        <w:ilvl w:val="6"/>
        <w:numId w:val="10"/>
      </w:numPr>
      <w:spacing w:before="240" w:after="60"/>
      <w:outlineLvl w:val="6"/>
    </w:pPr>
    <w:rPr>
      <w:rFonts w:ascii="Times New Roman" w:eastAsia="Times New Roman" w:hAnsi="Times New Roman"/>
      <w:b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0"/>
      </w:numPr>
      <w:spacing w:before="200" w:after="0" w:line="240" w:lineRule="auto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0"/>
      </w:numPr>
      <w:spacing w:before="200" w:after="0" w:line="240" w:lineRule="auto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styleId="BodyText">
    <w:name w:val="Body Text"/>
    <w:basedOn w:val="Normal"/>
    <w:link w:val="BodyTextChar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link w:val="BodyText"/>
    <w:rPr>
      <w:rFonts w:ascii="Times New Roman" w:eastAsia="Times New Roman" w:hAnsi="Times New Roman"/>
      <w:sz w:val="24"/>
      <w:lang w:val="en-GB"/>
    </w:rPr>
  </w:style>
  <w:style w:type="character" w:customStyle="1" w:styleId="ListParagraphChar">
    <w:name w:val="List Paragraph Char"/>
    <w:link w:val="ListParagraph"/>
    <w:uiPriority w:val="34"/>
    <w:rPr>
      <w:sz w:val="22"/>
      <w:szCs w:val="22"/>
    </w:rPr>
  </w:style>
  <w:style w:type="character" w:customStyle="1" w:styleId="Heading1Char">
    <w:name w:val="Heading 1 Char"/>
    <w:link w:val="Heading1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aliases w:val="Heading 2R Char"/>
    <w:link w:val="Heading2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character" w:customStyle="1" w:styleId="Heading5Char">
    <w:name w:val="Heading 5 Char"/>
    <w:link w:val="Heading5"/>
    <w:rPr>
      <w:rFonts w:ascii="Cambria" w:eastAsia="Times New Roman" w:hAnsi="Cambria"/>
      <w:color w:val="243F60"/>
      <w:sz w:val="22"/>
      <w:szCs w:val="22"/>
    </w:rPr>
  </w:style>
  <w:style w:type="character" w:customStyle="1" w:styleId="Heading6Char">
    <w:name w:val="Heading 6 Char"/>
    <w:link w:val="Heading6"/>
    <w:uiPriority w:val="9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uiPriority w:val="9"/>
    <w:rPr>
      <w:rFonts w:ascii="Times New Roman" w:eastAsia="Times New Roman" w:hAnsi="Times New Roman"/>
      <w:b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Pr>
      <w:rFonts w:ascii="Cambria" w:eastAsia="Times New Roman" w:hAnsi="Cambria"/>
      <w:i/>
      <w:iCs/>
      <w:color w:val="404040"/>
    </w:rPr>
  </w:style>
  <w:style w:type="paragraph" w:customStyle="1" w:styleId="DWHD2">
    <w:name w:val="DW HD2"/>
    <w:basedOn w:val="Heading2"/>
    <w:autoRedefine/>
    <w:pPr>
      <w:keepNext w:val="0"/>
      <w:numPr>
        <w:ilvl w:val="0"/>
        <w:numId w:val="0"/>
      </w:numPr>
      <w:ind w:left="360"/>
      <w:jc w:val="left"/>
      <w:outlineLvl w:val="9"/>
    </w:pPr>
    <w:rPr>
      <w:b w:val="0"/>
      <w:bCs/>
      <w:sz w:val="22"/>
      <w:szCs w:val="22"/>
      <w:lang w:val="en-GB" w:eastAsia="x-none"/>
    </w:rPr>
  </w:style>
  <w:style w:type="paragraph" w:styleId="BodyText2">
    <w:name w:val="Body Text 2"/>
    <w:basedOn w:val="Normal"/>
    <w:link w:val="BodyText2Char"/>
    <w:uiPriority w:val="99"/>
    <w:unhideWhenUsed/>
    <w:pPr>
      <w:spacing w:after="120" w:line="480" w:lineRule="auto"/>
    </w:pPr>
    <w:rPr>
      <w:rFonts w:eastAsia="Times New Roman"/>
    </w:rPr>
  </w:style>
  <w:style w:type="character" w:customStyle="1" w:styleId="BodyText2Char">
    <w:name w:val="Body Text 2 Char"/>
    <w:link w:val="BodyText2"/>
    <w:uiPriority w:val="99"/>
    <w:rPr>
      <w:rFonts w:eastAsia="Times New Roman"/>
      <w:sz w:val="22"/>
      <w:szCs w:val="22"/>
    </w:rPr>
  </w:style>
  <w:style w:type="paragraph" w:customStyle="1" w:styleId="DWBodytext1">
    <w:name w:val="DW Body text1"/>
    <w:basedOn w:val="Normal"/>
    <w:autoRedefine/>
    <w:pPr>
      <w:spacing w:after="0" w:line="360" w:lineRule="atLeast"/>
      <w:jc w:val="both"/>
    </w:pPr>
    <w:rPr>
      <w:rFonts w:ascii="Arial" w:eastAsia="Times New Roman" w:hAnsi="Arial" w:cs="Arial"/>
    </w:rPr>
  </w:style>
  <w:style w:type="paragraph" w:styleId="FootnoteText">
    <w:name w:val="footnote text"/>
    <w:basedOn w:val="Normal"/>
    <w:link w:val="FootnoteTextChar"/>
    <w:semiHidden/>
    <w:pPr>
      <w:suppressAutoHyphens/>
      <w:spacing w:before="60" w:after="60" w:line="240" w:lineRule="auto"/>
      <w:jc w:val="both"/>
    </w:pPr>
    <w:rPr>
      <w:rFonts w:ascii="Tms Rmn" w:eastAsia="Times New Roman" w:hAnsi="Tms Rmn"/>
      <w:szCs w:val="20"/>
      <w:lang w:val="en-GB" w:eastAsia="de-DE"/>
    </w:rPr>
  </w:style>
  <w:style w:type="character" w:customStyle="1" w:styleId="FootnoteTextChar">
    <w:name w:val="Footnote Text Char"/>
    <w:link w:val="FootnoteText"/>
    <w:semiHidden/>
    <w:rPr>
      <w:rFonts w:ascii="Tms Rmn" w:eastAsia="Times New Roman" w:hAnsi="Tms Rmn"/>
      <w:sz w:val="22"/>
      <w:lang w:val="en-GB" w:eastAsia="de-DE"/>
    </w:rPr>
  </w:style>
  <w:style w:type="paragraph" w:styleId="ListBullet2">
    <w:name w:val="List Bullet 2"/>
    <w:basedOn w:val="Normal"/>
    <w:autoRedefine/>
    <w:pPr>
      <w:numPr>
        <w:numId w:val="182"/>
      </w:numPr>
      <w:spacing w:after="0" w:line="240" w:lineRule="auto"/>
      <w:ind w:left="450"/>
    </w:pPr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eunice.alanyo</dc:creator>
  <cp:keywords/>
  <dc:description/>
  <cp:lastModifiedBy>fred</cp:lastModifiedBy>
  <cp:revision>3</cp:revision>
  <cp:lastPrinted>2014-09-03T13:31:00Z</cp:lastPrinted>
  <dcterms:created xsi:type="dcterms:W3CDTF">2014-10-16T05:51:00Z</dcterms:created>
  <dcterms:modified xsi:type="dcterms:W3CDTF">2014-10-16T05:52:00Z</dcterms:modified>
</cp:coreProperties>
</file>